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142769">
        <w:fldChar w:fldCharType="begin"/>
      </w:r>
      <w:r w:rsidR="00142769">
        <w:instrText xml:space="preserve"> HYPERLINK "http://www.equator-network.org/%20" \t "_blank" </w:instrText>
      </w:r>
      <w:r w:rsidR="00142769">
        <w:fldChar w:fldCharType="separate"/>
      </w:r>
      <w:r w:rsidR="007B7AF0" w:rsidRPr="00505C51">
        <w:rPr>
          <w:rStyle w:val="Lienhypertexte"/>
          <w:rFonts w:asciiTheme="minorHAnsi" w:hAnsiTheme="minorHAnsi"/>
          <w:bCs/>
          <w:sz w:val="22"/>
          <w:szCs w:val="22"/>
          <w:lang w:val="en-GB"/>
        </w:rPr>
        <w:t>EQUATOR Network</w:t>
      </w:r>
      <w:r w:rsidR="00142769">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8E7B0A">
        <w:fldChar w:fldCharType="begin"/>
      </w:r>
      <w:r w:rsidR="008E7B0A">
        <w:instrText xml:space="preserve"> HYPERLINK "https://biosharing.org/" \t "_blank" </w:instrText>
      </w:r>
      <w:r w:rsidR="008E7B0A">
        <w:fldChar w:fldCharType="separate"/>
      </w:r>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8E7B0A">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142769">
        <w:fldChar w:fldCharType="begin"/>
      </w:r>
      <w:r w:rsidR="00142769">
        <w:instrText xml:space="preserve"> HYPERLINK "http://www.plosbiology.org/article/info:doi/10.1371/journal.pbio.1000412" \t "_blank" </w:instrText>
      </w:r>
      <w:r w:rsidR="00142769">
        <w:fldChar w:fldCharType="separate"/>
      </w:r>
      <w:r w:rsidR="007B7AF0" w:rsidRPr="00505C51">
        <w:rPr>
          <w:rStyle w:val="Lienhypertexte"/>
          <w:rFonts w:asciiTheme="minorHAnsi" w:hAnsiTheme="minorHAnsi"/>
          <w:bCs/>
          <w:sz w:val="22"/>
          <w:szCs w:val="22"/>
          <w:lang w:val="en-GB"/>
        </w:rPr>
        <w:t>ARRIVE guidelines</w:t>
      </w:r>
      <w:r w:rsidR="00142769">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6171E2"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w:t>
      </w:r>
      <w:r w:rsidRPr="006171E2">
        <w:rPr>
          <w:rFonts w:asciiTheme="minorHAnsi" w:hAnsiTheme="minorHAnsi"/>
          <w:sz w:val="22"/>
          <w:szCs w:val="22"/>
          <w:lang w:val="en-GB"/>
        </w:rPr>
        <w:t>figure legends), or explain why this information doesn’t apply to your submission:</w:t>
      </w:r>
    </w:p>
    <w:p w14:paraId="29DA2901" w14:textId="47A89D88" w:rsidR="006171E2" w:rsidRDefault="006171E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171E2">
        <w:rPr>
          <w:rFonts w:asciiTheme="minorHAnsi" w:hAnsiTheme="minorHAnsi"/>
          <w:sz w:val="22"/>
          <w:szCs w:val="22"/>
        </w:rPr>
        <w:t>For the comparison of gonad spa</w:t>
      </w:r>
      <w:r>
        <w:rPr>
          <w:rFonts w:asciiTheme="minorHAnsi" w:hAnsiTheme="minorHAnsi"/>
          <w:sz w:val="22"/>
          <w:szCs w:val="22"/>
        </w:rPr>
        <w:t>wning responses</w:t>
      </w:r>
      <w:r w:rsidR="00FE1CFE">
        <w:rPr>
          <w:rFonts w:asciiTheme="minorHAnsi" w:hAnsiTheme="minorHAnsi"/>
          <w:sz w:val="22"/>
          <w:szCs w:val="22"/>
        </w:rPr>
        <w:t xml:space="preserve"> </w:t>
      </w:r>
      <w:r w:rsidR="00755BC8">
        <w:rPr>
          <w:rFonts w:asciiTheme="minorHAnsi" w:hAnsiTheme="minorHAnsi"/>
          <w:sz w:val="22"/>
          <w:szCs w:val="22"/>
        </w:rPr>
        <w:t>between</w:t>
      </w:r>
      <w:r w:rsidR="008C692D">
        <w:rPr>
          <w:rFonts w:asciiTheme="minorHAnsi" w:hAnsiTheme="minorHAnsi"/>
          <w:sz w:val="22"/>
          <w:szCs w:val="22"/>
        </w:rPr>
        <w:t xml:space="preserve"> mutant and wild type medusa </w:t>
      </w:r>
      <w:r w:rsidR="00DA1133">
        <w:rPr>
          <w:rFonts w:asciiTheme="minorHAnsi" w:hAnsiTheme="minorHAnsi"/>
          <w:sz w:val="22"/>
          <w:szCs w:val="22"/>
        </w:rPr>
        <w:t>(</w:t>
      </w:r>
      <w:r w:rsidR="00FE1CFE">
        <w:rPr>
          <w:rFonts w:asciiTheme="minorHAnsi" w:hAnsiTheme="minorHAnsi"/>
          <w:sz w:val="22"/>
          <w:szCs w:val="22"/>
        </w:rPr>
        <w:t xml:space="preserve">illustrated </w:t>
      </w:r>
      <w:r w:rsidR="00DA1133">
        <w:rPr>
          <w:rFonts w:asciiTheme="minorHAnsi" w:hAnsiTheme="minorHAnsi"/>
          <w:sz w:val="22"/>
          <w:szCs w:val="22"/>
        </w:rPr>
        <w:t xml:space="preserve">in Fig. </w:t>
      </w:r>
      <w:r w:rsidR="000E52E4">
        <w:rPr>
          <w:rFonts w:asciiTheme="minorHAnsi" w:hAnsiTheme="minorHAnsi"/>
          <w:sz w:val="22"/>
          <w:szCs w:val="22"/>
        </w:rPr>
        <w:t>3</w:t>
      </w:r>
      <w:r w:rsidR="00DA1133">
        <w:rPr>
          <w:rFonts w:asciiTheme="minorHAnsi" w:hAnsiTheme="minorHAnsi"/>
          <w:sz w:val="22"/>
          <w:szCs w:val="22"/>
        </w:rPr>
        <w:t>D/E)</w:t>
      </w:r>
      <w:r w:rsidR="00FE1CFE">
        <w:rPr>
          <w:rFonts w:asciiTheme="minorHAnsi" w:hAnsiTheme="minorHAnsi"/>
          <w:sz w:val="22"/>
          <w:szCs w:val="22"/>
        </w:rPr>
        <w:t xml:space="preserve"> </w:t>
      </w:r>
      <w:r w:rsidRPr="006171E2">
        <w:rPr>
          <w:rFonts w:asciiTheme="minorHAnsi" w:hAnsiTheme="minorHAnsi"/>
          <w:sz w:val="22"/>
          <w:szCs w:val="22"/>
        </w:rPr>
        <w:t>sample</w:t>
      </w:r>
      <w:r w:rsidR="00874048">
        <w:rPr>
          <w:rFonts w:asciiTheme="minorHAnsi" w:hAnsiTheme="minorHAnsi"/>
          <w:sz w:val="22"/>
          <w:szCs w:val="22"/>
        </w:rPr>
        <w:t xml:space="preserve"> sizes were not </w:t>
      </w:r>
      <w:r w:rsidR="00FE1CFE">
        <w:rPr>
          <w:rFonts w:asciiTheme="minorHAnsi" w:hAnsiTheme="minorHAnsi"/>
          <w:sz w:val="22"/>
          <w:szCs w:val="22"/>
        </w:rPr>
        <w:t>computed,</w:t>
      </w:r>
      <w:r w:rsidR="00874048">
        <w:rPr>
          <w:rFonts w:asciiTheme="minorHAnsi" w:hAnsiTheme="minorHAnsi"/>
          <w:sz w:val="22"/>
          <w:szCs w:val="22"/>
        </w:rPr>
        <w:t xml:space="preserve"> but </w:t>
      </w:r>
      <w:r w:rsidRPr="006171E2">
        <w:rPr>
          <w:rFonts w:asciiTheme="minorHAnsi" w:hAnsiTheme="minorHAnsi"/>
          <w:sz w:val="22"/>
          <w:szCs w:val="22"/>
        </w:rPr>
        <w:t>were appropriate</w:t>
      </w:r>
      <w:r w:rsidR="0031481F">
        <w:rPr>
          <w:rFonts w:asciiTheme="minorHAnsi" w:hAnsiTheme="minorHAnsi"/>
          <w:sz w:val="22"/>
          <w:szCs w:val="22"/>
        </w:rPr>
        <w:t xml:space="preserve"> for, </w:t>
      </w:r>
      <w:r w:rsidR="00FE1CFE">
        <w:rPr>
          <w:rFonts w:asciiTheme="minorHAnsi" w:hAnsiTheme="minorHAnsi"/>
          <w:sz w:val="22"/>
          <w:szCs w:val="22"/>
        </w:rPr>
        <w:t xml:space="preserve">and </w:t>
      </w:r>
      <w:r w:rsidR="00142769">
        <w:rPr>
          <w:rFonts w:asciiTheme="minorHAnsi" w:hAnsiTheme="minorHAnsi"/>
          <w:sz w:val="22"/>
          <w:szCs w:val="22"/>
        </w:rPr>
        <w:t>greatly exceeded</w:t>
      </w:r>
      <w:r w:rsidR="0031481F">
        <w:rPr>
          <w:rFonts w:asciiTheme="minorHAnsi" w:hAnsiTheme="minorHAnsi"/>
          <w:sz w:val="22"/>
          <w:szCs w:val="22"/>
        </w:rPr>
        <w:t>,</w:t>
      </w:r>
      <w:r w:rsidR="00142769">
        <w:rPr>
          <w:rFonts w:asciiTheme="minorHAnsi" w:hAnsiTheme="minorHAnsi"/>
          <w:sz w:val="22"/>
          <w:szCs w:val="22"/>
        </w:rPr>
        <w:t xml:space="preserve"> the formal requirements</w:t>
      </w:r>
      <w:r w:rsidR="00FE1CFE">
        <w:rPr>
          <w:rFonts w:asciiTheme="minorHAnsi" w:hAnsiTheme="minorHAnsi"/>
          <w:sz w:val="22"/>
          <w:szCs w:val="22"/>
        </w:rPr>
        <w:t xml:space="preserve"> </w:t>
      </w:r>
      <w:r w:rsidRPr="006171E2">
        <w:rPr>
          <w:rFonts w:asciiTheme="minorHAnsi" w:hAnsiTheme="minorHAnsi"/>
          <w:sz w:val="22"/>
          <w:szCs w:val="22"/>
        </w:rPr>
        <w:t xml:space="preserve">for the statistical test performed </w:t>
      </w:r>
      <w:r w:rsidR="00DA1133">
        <w:rPr>
          <w:rFonts w:asciiTheme="minorHAnsi" w:hAnsiTheme="minorHAnsi"/>
          <w:sz w:val="22"/>
          <w:szCs w:val="22"/>
        </w:rPr>
        <w:t>(Fisher</w:t>
      </w:r>
      <w:r w:rsidR="00BE2F3D">
        <w:rPr>
          <w:rFonts w:asciiTheme="minorHAnsi" w:hAnsiTheme="minorHAnsi"/>
          <w:sz w:val="22"/>
          <w:szCs w:val="22"/>
        </w:rPr>
        <w:t>’s</w:t>
      </w:r>
      <w:r w:rsidR="00DA1133">
        <w:rPr>
          <w:rFonts w:asciiTheme="minorHAnsi" w:hAnsiTheme="minorHAnsi"/>
          <w:sz w:val="22"/>
          <w:szCs w:val="22"/>
        </w:rPr>
        <w:t xml:space="preserve"> exact test</w:t>
      </w:r>
      <w:r w:rsidR="008C692D">
        <w:rPr>
          <w:rFonts w:asciiTheme="minorHAnsi" w:hAnsiTheme="minorHAnsi"/>
          <w:sz w:val="22"/>
          <w:szCs w:val="22"/>
        </w:rPr>
        <w:t xml:space="preserve"> </w:t>
      </w:r>
      <w:r w:rsidR="0031481F">
        <w:rPr>
          <w:rFonts w:asciiTheme="minorHAnsi" w:hAnsiTheme="minorHAnsi"/>
          <w:sz w:val="22"/>
          <w:szCs w:val="22"/>
        </w:rPr>
        <w:t>–</w:t>
      </w:r>
      <w:r w:rsidR="008C692D">
        <w:rPr>
          <w:rFonts w:asciiTheme="minorHAnsi" w:hAnsiTheme="minorHAnsi"/>
          <w:sz w:val="22"/>
          <w:szCs w:val="22"/>
        </w:rPr>
        <w:t xml:space="preserve"> </w:t>
      </w:r>
      <w:r w:rsidR="0031481F">
        <w:rPr>
          <w:rFonts w:asciiTheme="minorHAnsi" w:hAnsiTheme="minorHAnsi"/>
          <w:sz w:val="22"/>
          <w:szCs w:val="22"/>
        </w:rPr>
        <w:t xml:space="preserve">details in Figure </w:t>
      </w:r>
      <w:r w:rsidR="000E52E4">
        <w:rPr>
          <w:rFonts w:asciiTheme="minorHAnsi" w:hAnsiTheme="minorHAnsi"/>
          <w:sz w:val="22"/>
          <w:szCs w:val="22"/>
        </w:rPr>
        <w:t>3</w:t>
      </w:r>
      <w:r w:rsidR="00DA1133">
        <w:rPr>
          <w:rFonts w:asciiTheme="minorHAnsi" w:hAnsiTheme="minorHAnsi"/>
          <w:sz w:val="22"/>
          <w:szCs w:val="22"/>
        </w:rPr>
        <w:t xml:space="preserve"> legend).</w:t>
      </w:r>
    </w:p>
    <w:p w14:paraId="1A1F3138" w14:textId="77777777" w:rsidR="00DA1133" w:rsidRDefault="00DA11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5A637F" w14:textId="42A8C16E" w:rsidR="006171E2" w:rsidRDefault="006171E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171E2">
        <w:rPr>
          <w:rFonts w:asciiTheme="minorHAnsi" w:hAnsiTheme="minorHAnsi"/>
          <w:sz w:val="22"/>
          <w:szCs w:val="22"/>
        </w:rPr>
        <w:t xml:space="preserve">For the comparison of </w:t>
      </w:r>
      <w:r w:rsidR="0031481F">
        <w:rPr>
          <w:rFonts w:asciiTheme="minorHAnsi" w:hAnsiTheme="minorHAnsi"/>
          <w:sz w:val="22"/>
          <w:szCs w:val="22"/>
        </w:rPr>
        <w:t xml:space="preserve">quantified </w:t>
      </w:r>
      <w:r>
        <w:rPr>
          <w:rFonts w:asciiTheme="minorHAnsi" w:hAnsiTheme="minorHAnsi"/>
          <w:sz w:val="22"/>
          <w:szCs w:val="22"/>
        </w:rPr>
        <w:t>MIH immu</w:t>
      </w:r>
      <w:r w:rsidR="00755BC8">
        <w:rPr>
          <w:rFonts w:asciiTheme="minorHAnsi" w:hAnsiTheme="minorHAnsi"/>
          <w:sz w:val="22"/>
          <w:szCs w:val="22"/>
        </w:rPr>
        <w:t>nofluorescence in gonad neurons betw</w:t>
      </w:r>
      <w:r w:rsidR="0031481F">
        <w:rPr>
          <w:rFonts w:asciiTheme="minorHAnsi" w:hAnsiTheme="minorHAnsi"/>
          <w:sz w:val="22"/>
          <w:szCs w:val="22"/>
        </w:rPr>
        <w:t>een mutant and wild type medusa</w:t>
      </w:r>
      <w:r w:rsidR="00755BC8">
        <w:rPr>
          <w:rFonts w:asciiTheme="minorHAnsi" w:hAnsiTheme="minorHAnsi"/>
          <w:sz w:val="22"/>
          <w:szCs w:val="22"/>
        </w:rPr>
        <w:t xml:space="preserve">, before and after light stimulation </w:t>
      </w:r>
      <w:r w:rsidR="00FE1CFE">
        <w:rPr>
          <w:rFonts w:asciiTheme="minorHAnsi" w:hAnsiTheme="minorHAnsi"/>
          <w:sz w:val="22"/>
          <w:szCs w:val="22"/>
        </w:rPr>
        <w:t>(</w:t>
      </w:r>
      <w:r w:rsidRPr="006171E2">
        <w:rPr>
          <w:rFonts w:asciiTheme="minorHAnsi" w:hAnsiTheme="minorHAnsi"/>
          <w:sz w:val="22"/>
          <w:szCs w:val="22"/>
        </w:rPr>
        <w:t>illustrated</w:t>
      </w:r>
      <w:r w:rsidR="00DA1133">
        <w:rPr>
          <w:rFonts w:asciiTheme="minorHAnsi" w:hAnsiTheme="minorHAnsi"/>
          <w:sz w:val="22"/>
          <w:szCs w:val="22"/>
        </w:rPr>
        <w:t xml:space="preserve"> in</w:t>
      </w:r>
      <w:r w:rsidRPr="006171E2">
        <w:rPr>
          <w:rFonts w:asciiTheme="minorHAnsi" w:hAnsiTheme="minorHAnsi"/>
          <w:sz w:val="22"/>
          <w:szCs w:val="22"/>
        </w:rPr>
        <w:t xml:space="preserve"> Fig. </w:t>
      </w:r>
      <w:r w:rsidR="000E52E4">
        <w:rPr>
          <w:rFonts w:asciiTheme="minorHAnsi" w:hAnsiTheme="minorHAnsi"/>
          <w:sz w:val="22"/>
          <w:szCs w:val="22"/>
        </w:rPr>
        <w:t>4</w:t>
      </w:r>
      <w:r w:rsidR="00DA1133">
        <w:rPr>
          <w:rFonts w:asciiTheme="minorHAnsi" w:hAnsiTheme="minorHAnsi"/>
          <w:sz w:val="22"/>
          <w:szCs w:val="22"/>
        </w:rPr>
        <w:t>)</w:t>
      </w:r>
      <w:r w:rsidR="00FE1CFE">
        <w:rPr>
          <w:rFonts w:asciiTheme="minorHAnsi" w:hAnsiTheme="minorHAnsi"/>
          <w:sz w:val="22"/>
          <w:szCs w:val="22"/>
        </w:rPr>
        <w:t xml:space="preserve"> </w:t>
      </w:r>
      <w:r w:rsidRPr="006171E2">
        <w:rPr>
          <w:rFonts w:asciiTheme="minorHAnsi" w:hAnsiTheme="minorHAnsi"/>
          <w:sz w:val="22"/>
          <w:szCs w:val="22"/>
        </w:rPr>
        <w:t xml:space="preserve">sample sizes were not </w:t>
      </w:r>
      <w:r w:rsidR="00FE1CFE" w:rsidRPr="006171E2">
        <w:rPr>
          <w:rFonts w:asciiTheme="minorHAnsi" w:hAnsiTheme="minorHAnsi"/>
          <w:sz w:val="22"/>
          <w:szCs w:val="22"/>
        </w:rPr>
        <w:t>computed,</w:t>
      </w:r>
      <w:r w:rsidR="00FE1CFE">
        <w:rPr>
          <w:rFonts w:asciiTheme="minorHAnsi" w:hAnsiTheme="minorHAnsi"/>
          <w:sz w:val="22"/>
          <w:szCs w:val="22"/>
        </w:rPr>
        <w:t xml:space="preserve"> but </w:t>
      </w:r>
      <w:r w:rsidRPr="006171E2">
        <w:rPr>
          <w:rFonts w:asciiTheme="minorHAnsi" w:hAnsiTheme="minorHAnsi"/>
          <w:sz w:val="22"/>
          <w:szCs w:val="22"/>
        </w:rPr>
        <w:t xml:space="preserve">were appropriate </w:t>
      </w:r>
      <w:r w:rsidR="00FE1CFE">
        <w:rPr>
          <w:rFonts w:asciiTheme="minorHAnsi" w:hAnsiTheme="minorHAnsi"/>
          <w:sz w:val="22"/>
          <w:szCs w:val="22"/>
        </w:rPr>
        <w:t xml:space="preserve">and </w:t>
      </w:r>
      <w:r w:rsidR="00142769">
        <w:rPr>
          <w:rFonts w:asciiTheme="minorHAnsi" w:hAnsiTheme="minorHAnsi"/>
          <w:sz w:val="22"/>
          <w:szCs w:val="22"/>
        </w:rPr>
        <w:t>greatly exceeded the formal requirements</w:t>
      </w:r>
      <w:r w:rsidR="00142769" w:rsidRPr="006171E2">
        <w:rPr>
          <w:rFonts w:asciiTheme="minorHAnsi" w:hAnsiTheme="minorHAnsi"/>
          <w:sz w:val="22"/>
          <w:szCs w:val="22"/>
        </w:rPr>
        <w:t xml:space="preserve"> </w:t>
      </w:r>
      <w:r w:rsidRPr="006171E2">
        <w:rPr>
          <w:rFonts w:asciiTheme="minorHAnsi" w:hAnsiTheme="minorHAnsi"/>
          <w:sz w:val="22"/>
          <w:szCs w:val="22"/>
        </w:rPr>
        <w:t>for the statistical test performed (</w:t>
      </w:r>
      <w:r>
        <w:rPr>
          <w:rFonts w:asciiTheme="minorHAnsi" w:hAnsiTheme="minorHAnsi"/>
          <w:sz w:val="22"/>
          <w:szCs w:val="22"/>
        </w:rPr>
        <w:t>Man Whitney U</w:t>
      </w:r>
      <w:r w:rsidRPr="006171E2">
        <w:rPr>
          <w:rFonts w:asciiTheme="minorHAnsi" w:hAnsiTheme="minorHAnsi"/>
          <w:sz w:val="22"/>
          <w:szCs w:val="22"/>
        </w:rPr>
        <w:t xml:space="preserve"> test-see legend). </w:t>
      </w:r>
    </w:p>
    <w:p w14:paraId="39B514E2" w14:textId="77777777" w:rsidR="008C692D" w:rsidRDefault="008C692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ACBB894" w14:textId="5C295BD6" w:rsidR="006171E2" w:rsidRPr="008C692D" w:rsidRDefault="008C692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determining the spectral response of </w:t>
      </w:r>
      <w:r>
        <w:rPr>
          <w:rFonts w:asciiTheme="minorHAnsi" w:hAnsiTheme="minorHAnsi"/>
          <w:i/>
          <w:sz w:val="22"/>
          <w:szCs w:val="22"/>
        </w:rPr>
        <w:t xml:space="preserve">Clytia </w:t>
      </w:r>
      <w:r>
        <w:rPr>
          <w:rFonts w:asciiTheme="minorHAnsi" w:hAnsiTheme="minorHAnsi"/>
          <w:sz w:val="22"/>
          <w:szCs w:val="22"/>
        </w:rPr>
        <w:t>ovaries (illustrated in Fig.1B), no statistical comparisons were made between wavelengths. The numbers of gonads examined and experimental repeats (see below) were sufficient to support the conclusions about peak activating wavelengths as presented.</w:t>
      </w:r>
      <w:r w:rsidRPr="00142769">
        <w:rPr>
          <w:rFonts w:asciiTheme="minorHAnsi" w:hAnsiTheme="minorHAnsi"/>
          <w:sz w:val="22"/>
          <w:szCs w:val="22"/>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AE950CD" w14:textId="22684581" w:rsidR="007C637A" w:rsidRPr="00705EC7" w:rsidRDefault="0031481F" w:rsidP="007C637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t</w:t>
      </w:r>
      <w:r w:rsidR="003E6609" w:rsidRPr="00FB2EEC">
        <w:rPr>
          <w:rFonts w:asciiTheme="minorHAnsi" w:hAnsiTheme="minorHAnsi"/>
          <w:sz w:val="22"/>
          <w:szCs w:val="22"/>
        </w:rPr>
        <w:t xml:space="preserve">he spectral </w:t>
      </w:r>
      <w:proofErr w:type="spellStart"/>
      <w:r w:rsidR="003E6609" w:rsidRPr="00FB2EEC">
        <w:rPr>
          <w:rFonts w:asciiTheme="minorHAnsi" w:hAnsiTheme="minorHAnsi"/>
          <w:sz w:val="22"/>
          <w:szCs w:val="22"/>
        </w:rPr>
        <w:t>characteri</w:t>
      </w:r>
      <w:r w:rsidR="00755BC8">
        <w:rPr>
          <w:rFonts w:asciiTheme="minorHAnsi" w:hAnsiTheme="minorHAnsi"/>
          <w:sz w:val="22"/>
          <w:szCs w:val="22"/>
        </w:rPr>
        <w:t>s</w:t>
      </w:r>
      <w:r w:rsidR="003E6609" w:rsidRPr="00FB2EEC">
        <w:rPr>
          <w:rFonts w:asciiTheme="minorHAnsi" w:hAnsiTheme="minorHAnsi"/>
          <w:sz w:val="22"/>
          <w:szCs w:val="22"/>
        </w:rPr>
        <w:t>ation</w:t>
      </w:r>
      <w:proofErr w:type="spellEnd"/>
      <w:r w:rsidR="003E6609" w:rsidRPr="00FB2EEC">
        <w:rPr>
          <w:rFonts w:asciiTheme="minorHAnsi" w:hAnsiTheme="minorHAnsi"/>
          <w:sz w:val="22"/>
          <w:szCs w:val="22"/>
        </w:rPr>
        <w:t xml:space="preserve"> of</w:t>
      </w:r>
      <w:r>
        <w:rPr>
          <w:rFonts w:asciiTheme="minorHAnsi" w:hAnsiTheme="minorHAnsi"/>
          <w:sz w:val="22"/>
          <w:szCs w:val="22"/>
        </w:rPr>
        <w:t xml:space="preserve"> the spawning response of isolated</w:t>
      </w:r>
      <w:r w:rsidR="003E6609" w:rsidRPr="00FB2EEC">
        <w:rPr>
          <w:rFonts w:asciiTheme="minorHAnsi" w:hAnsiTheme="minorHAnsi"/>
          <w:sz w:val="22"/>
          <w:szCs w:val="22"/>
        </w:rPr>
        <w:t xml:space="preserve"> </w:t>
      </w:r>
      <w:r w:rsidR="003E6609" w:rsidRPr="00FB2EEC">
        <w:rPr>
          <w:rFonts w:asciiTheme="minorHAnsi" w:hAnsiTheme="minorHAnsi"/>
          <w:i/>
          <w:sz w:val="22"/>
          <w:szCs w:val="22"/>
        </w:rPr>
        <w:t xml:space="preserve">Clytia </w:t>
      </w:r>
      <w:r w:rsidR="003E6609" w:rsidRPr="00FB2EEC">
        <w:rPr>
          <w:rFonts w:asciiTheme="minorHAnsi" w:hAnsiTheme="minorHAnsi"/>
          <w:sz w:val="22"/>
          <w:szCs w:val="22"/>
        </w:rPr>
        <w:t>ovaries (illustrated in Fig.1B</w:t>
      </w:r>
      <w:r>
        <w:rPr>
          <w:rFonts w:asciiTheme="minorHAnsi" w:hAnsiTheme="minorHAnsi"/>
          <w:sz w:val="22"/>
          <w:szCs w:val="22"/>
        </w:rPr>
        <w:t>),</w:t>
      </w:r>
      <w:r w:rsidR="003E6609" w:rsidRPr="00FB2EEC">
        <w:rPr>
          <w:rFonts w:asciiTheme="minorHAnsi" w:hAnsiTheme="minorHAnsi"/>
          <w:sz w:val="22"/>
          <w:szCs w:val="22"/>
        </w:rPr>
        <w:t xml:space="preserve"> </w:t>
      </w:r>
      <w:r>
        <w:rPr>
          <w:rFonts w:asciiTheme="minorHAnsi" w:hAnsiTheme="minorHAnsi"/>
          <w:sz w:val="22"/>
          <w:szCs w:val="22"/>
        </w:rPr>
        <w:t xml:space="preserve">a </w:t>
      </w:r>
      <w:r w:rsidR="003E6609" w:rsidRPr="00FB2EEC">
        <w:rPr>
          <w:rFonts w:asciiTheme="minorHAnsi" w:hAnsiTheme="minorHAnsi"/>
          <w:sz w:val="22"/>
          <w:szCs w:val="22"/>
        </w:rPr>
        <w:t>to</w:t>
      </w:r>
      <w:r w:rsidR="00C677AA" w:rsidRPr="00FB2EEC">
        <w:rPr>
          <w:rFonts w:asciiTheme="minorHAnsi" w:hAnsiTheme="minorHAnsi"/>
          <w:sz w:val="22"/>
          <w:szCs w:val="22"/>
        </w:rPr>
        <w:t xml:space="preserve">tal of 5-6 experiments were performed (biological replicates), using 3-6 isolated gonads per condition and experiment (technical replicates). </w:t>
      </w:r>
      <w:r w:rsidR="007C637A">
        <w:rPr>
          <w:rFonts w:asciiTheme="minorHAnsi" w:hAnsiTheme="minorHAnsi"/>
          <w:sz w:val="22"/>
          <w:szCs w:val="22"/>
        </w:rPr>
        <w:t>O</w:t>
      </w:r>
      <w:r w:rsidR="007C637A" w:rsidRPr="00FB2EEC">
        <w:rPr>
          <w:rFonts w:asciiTheme="minorHAnsi" w:hAnsiTheme="minorHAnsi"/>
          <w:sz w:val="22"/>
          <w:szCs w:val="22"/>
        </w:rPr>
        <w:t>utliers are depicted in Fig.1B</w:t>
      </w:r>
      <w:r w:rsidR="007C637A">
        <w:rPr>
          <w:rFonts w:asciiTheme="minorHAnsi" w:hAnsiTheme="minorHAnsi"/>
          <w:sz w:val="22"/>
          <w:szCs w:val="22"/>
        </w:rPr>
        <w:t xml:space="preserve"> as empty circles</w:t>
      </w:r>
      <w:r w:rsidR="007C637A" w:rsidRPr="00FB2EEC">
        <w:rPr>
          <w:rFonts w:asciiTheme="minorHAnsi" w:hAnsiTheme="minorHAnsi"/>
          <w:sz w:val="22"/>
          <w:szCs w:val="22"/>
        </w:rPr>
        <w:t>.</w:t>
      </w:r>
      <w:r w:rsidRPr="0031481F">
        <w:rPr>
          <w:rFonts w:asciiTheme="minorHAnsi" w:hAnsiTheme="minorHAnsi"/>
          <w:sz w:val="22"/>
          <w:szCs w:val="22"/>
        </w:rPr>
        <w:t xml:space="preserve"> </w:t>
      </w:r>
      <w:r>
        <w:rPr>
          <w:rFonts w:asciiTheme="minorHAnsi" w:hAnsiTheme="minorHAnsi"/>
          <w:sz w:val="22"/>
          <w:szCs w:val="22"/>
        </w:rPr>
        <w:t>These details are included in</w:t>
      </w:r>
      <w:r w:rsidRPr="00FB2EEC">
        <w:rPr>
          <w:rFonts w:asciiTheme="minorHAnsi" w:hAnsiTheme="minorHAnsi"/>
          <w:sz w:val="22"/>
          <w:szCs w:val="22"/>
        </w:rPr>
        <w:t xml:space="preserve"> </w:t>
      </w:r>
      <w:r>
        <w:rPr>
          <w:rFonts w:asciiTheme="minorHAnsi" w:hAnsiTheme="minorHAnsi"/>
          <w:sz w:val="22"/>
          <w:szCs w:val="22"/>
        </w:rPr>
        <w:t xml:space="preserve">the Figure </w:t>
      </w:r>
      <w:r w:rsidRPr="00FB2EEC">
        <w:rPr>
          <w:rFonts w:asciiTheme="minorHAnsi" w:hAnsiTheme="minorHAnsi"/>
          <w:sz w:val="22"/>
          <w:szCs w:val="22"/>
        </w:rPr>
        <w:t>legend</w:t>
      </w:r>
      <w:r>
        <w:rPr>
          <w:rFonts w:asciiTheme="minorHAnsi" w:hAnsiTheme="minorHAnsi"/>
          <w:sz w:val="22"/>
          <w:szCs w:val="22"/>
        </w:rPr>
        <w:t xml:space="preserve"> and in Methods “</w:t>
      </w:r>
      <w:proofErr w:type="spellStart"/>
      <w:r w:rsidRPr="00705EC7">
        <w:rPr>
          <w:rFonts w:asciiTheme="minorHAnsi" w:hAnsiTheme="minorHAnsi"/>
          <w:sz w:val="22"/>
          <w:szCs w:val="22"/>
        </w:rPr>
        <w:t>Monochromator</w:t>
      </w:r>
      <w:proofErr w:type="spellEnd"/>
      <w:r w:rsidRPr="00705EC7">
        <w:rPr>
          <w:rFonts w:asciiTheme="minorHAnsi" w:hAnsiTheme="minorHAnsi"/>
          <w:sz w:val="22"/>
          <w:szCs w:val="22"/>
        </w:rPr>
        <w:t xml:space="preserve"> assay”).</w:t>
      </w:r>
    </w:p>
    <w:p w14:paraId="504A87D6" w14:textId="77777777" w:rsidR="00C677AA" w:rsidRPr="00705EC7" w:rsidRDefault="00C677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BD3E436" w14:textId="77777777" w:rsidR="00180E61" w:rsidRDefault="00C677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5EC7">
        <w:rPr>
          <w:rFonts w:asciiTheme="minorHAnsi" w:hAnsiTheme="minorHAnsi"/>
          <w:sz w:val="22"/>
          <w:szCs w:val="22"/>
        </w:rPr>
        <w:t>The biological replicates for RNA-</w:t>
      </w:r>
      <w:proofErr w:type="spellStart"/>
      <w:r w:rsidRPr="00705EC7">
        <w:rPr>
          <w:rFonts w:asciiTheme="minorHAnsi" w:hAnsiTheme="minorHAnsi"/>
          <w:sz w:val="22"/>
          <w:szCs w:val="22"/>
        </w:rPr>
        <w:t>seq</w:t>
      </w:r>
      <w:proofErr w:type="spellEnd"/>
      <w:r w:rsidRPr="00705EC7">
        <w:rPr>
          <w:rFonts w:asciiTheme="minorHAnsi" w:hAnsiTheme="minorHAnsi"/>
          <w:sz w:val="22"/>
          <w:szCs w:val="22"/>
        </w:rPr>
        <w:t xml:space="preserve"> samples (2 for each sample) consisted of pooled tissues and oocytes </w:t>
      </w:r>
      <w:r w:rsidR="00755BC8" w:rsidRPr="00705EC7">
        <w:rPr>
          <w:rFonts w:asciiTheme="minorHAnsi" w:hAnsiTheme="minorHAnsi"/>
          <w:sz w:val="22"/>
          <w:szCs w:val="22"/>
        </w:rPr>
        <w:t xml:space="preserve">from </w:t>
      </w:r>
      <w:r w:rsidR="00755BC8" w:rsidRPr="0089040E">
        <w:rPr>
          <w:rFonts w:asciiTheme="minorHAnsi" w:hAnsiTheme="minorHAnsi"/>
          <w:sz w:val="22"/>
          <w:szCs w:val="22"/>
        </w:rPr>
        <w:t>gonads dissected o</w:t>
      </w:r>
      <w:r w:rsidRPr="0089040E">
        <w:rPr>
          <w:rFonts w:asciiTheme="minorHAnsi" w:hAnsiTheme="minorHAnsi"/>
          <w:sz w:val="22"/>
          <w:szCs w:val="22"/>
        </w:rPr>
        <w:t xml:space="preserve">n different days, under the same conditions and same jellyfish age (see </w:t>
      </w:r>
      <w:r w:rsidR="0031481F" w:rsidRPr="0089040E">
        <w:rPr>
          <w:rFonts w:asciiTheme="minorHAnsi" w:hAnsiTheme="minorHAnsi"/>
          <w:sz w:val="22"/>
          <w:szCs w:val="22"/>
        </w:rPr>
        <w:t>M</w:t>
      </w:r>
      <w:r w:rsidRPr="0089040E">
        <w:rPr>
          <w:rFonts w:asciiTheme="minorHAnsi" w:hAnsiTheme="minorHAnsi"/>
          <w:sz w:val="22"/>
          <w:szCs w:val="22"/>
        </w:rPr>
        <w:t>ethods – gonad transcriptome analysis).</w:t>
      </w:r>
      <w:r w:rsidR="007C637A" w:rsidRPr="0089040E">
        <w:rPr>
          <w:rFonts w:asciiTheme="minorHAnsi" w:hAnsiTheme="minorHAnsi"/>
          <w:sz w:val="22"/>
          <w:szCs w:val="22"/>
        </w:rPr>
        <w:t xml:space="preserve"> </w:t>
      </w:r>
    </w:p>
    <w:p w14:paraId="3282678E" w14:textId="77777777" w:rsidR="00180E61" w:rsidRDefault="00180E6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D76BDA4" w14:textId="6A256DC5" w:rsidR="00E35375" w:rsidRDefault="00705EC7" w:rsidP="004B358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rPr>
      </w:pPr>
      <w:r w:rsidRPr="0089040E">
        <w:rPr>
          <w:rFonts w:asciiTheme="minorHAnsi" w:eastAsia="Times New Roman" w:hAnsiTheme="minorHAnsi" w:cs="Arial"/>
          <w:sz w:val="22"/>
          <w:szCs w:val="22"/>
        </w:rPr>
        <w:t xml:space="preserve">The </w:t>
      </w:r>
      <w:r w:rsidR="00180E61">
        <w:rPr>
          <w:rFonts w:asciiTheme="minorHAnsi" w:eastAsia="Times New Roman" w:hAnsiTheme="minorHAnsi" w:cs="Arial"/>
          <w:sz w:val="22"/>
          <w:szCs w:val="22"/>
        </w:rPr>
        <w:t xml:space="preserve">transcriptome </w:t>
      </w:r>
      <w:r w:rsidRPr="0089040E">
        <w:rPr>
          <w:rFonts w:asciiTheme="minorHAnsi" w:eastAsia="Times New Roman" w:hAnsiTheme="minorHAnsi" w:cs="Arial"/>
          <w:sz w:val="22"/>
          <w:szCs w:val="22"/>
        </w:rPr>
        <w:t xml:space="preserve">data </w:t>
      </w:r>
      <w:r w:rsidR="00A7382E" w:rsidRPr="0089040E">
        <w:rPr>
          <w:rFonts w:asciiTheme="minorHAnsi" w:eastAsia="Times New Roman" w:hAnsiTheme="minorHAnsi" w:cs="Arial"/>
          <w:sz w:val="22"/>
          <w:szCs w:val="22"/>
        </w:rPr>
        <w:t>ha</w:t>
      </w:r>
      <w:r w:rsidR="00A7382E">
        <w:rPr>
          <w:rFonts w:asciiTheme="minorHAnsi" w:eastAsia="Times New Roman" w:hAnsiTheme="minorHAnsi" w:cs="Arial"/>
          <w:sz w:val="22"/>
          <w:szCs w:val="22"/>
        </w:rPr>
        <w:t>ve</w:t>
      </w:r>
      <w:r w:rsidR="00A7382E" w:rsidRPr="0089040E">
        <w:rPr>
          <w:rFonts w:asciiTheme="minorHAnsi" w:eastAsia="Times New Roman" w:hAnsiTheme="minorHAnsi" w:cs="Arial"/>
          <w:sz w:val="22"/>
          <w:szCs w:val="22"/>
        </w:rPr>
        <w:t xml:space="preserve"> </w:t>
      </w:r>
      <w:r w:rsidRPr="0089040E">
        <w:rPr>
          <w:rFonts w:asciiTheme="minorHAnsi" w:eastAsia="Times New Roman" w:hAnsiTheme="minorHAnsi" w:cs="Arial"/>
          <w:sz w:val="22"/>
          <w:szCs w:val="22"/>
        </w:rPr>
        <w:t xml:space="preserve">been deposited in NCBI's Gene Expression Omnibus and are accessible through GEO Series accession number </w:t>
      </w:r>
      <w:proofErr w:type="gramStart"/>
      <w:r w:rsidRPr="0089040E">
        <w:rPr>
          <w:rFonts w:asciiTheme="minorHAnsi" w:eastAsia="Times New Roman" w:hAnsiTheme="minorHAnsi" w:cs="Arial"/>
          <w:sz w:val="22"/>
          <w:szCs w:val="22"/>
        </w:rPr>
        <w:t xml:space="preserve">GSE101072 </w:t>
      </w:r>
      <w:ins w:id="0" w:author="Evelyn Houliston" w:date="2017-12-03T20:57:00Z">
        <w:r w:rsidR="00E35375">
          <w:rPr>
            <w:rFonts w:asciiTheme="minorHAnsi" w:eastAsia="Times New Roman" w:hAnsiTheme="minorHAnsi" w:cs="Arial"/>
            <w:sz w:val="22"/>
            <w:szCs w:val="22"/>
          </w:rPr>
          <w:t>.</w:t>
        </w:r>
      </w:ins>
      <w:proofErr w:type="gramEnd"/>
    </w:p>
    <w:p w14:paraId="580BDA82" w14:textId="455B3B22" w:rsidR="0089040E" w:rsidRPr="0089040E" w:rsidRDefault="0089040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rPr>
      </w:pPr>
      <w:r w:rsidRPr="0089040E">
        <w:rPr>
          <w:rFonts w:asciiTheme="minorHAnsi" w:eastAsia="Times New Roman" w:hAnsiTheme="minorHAnsi" w:cs="Arial"/>
          <w:sz w:val="22"/>
          <w:szCs w:val="22"/>
        </w:rPr>
        <w:t>https://www.ncbi.nlm.nih.gov/geo/query/acc.cgi</w:t>
      </w:r>
      <w:proofErr w:type="gramStart"/>
      <w:r w:rsidRPr="0089040E">
        <w:rPr>
          <w:rFonts w:asciiTheme="minorHAnsi" w:eastAsia="Times New Roman" w:hAnsiTheme="minorHAnsi" w:cs="Arial"/>
          <w:sz w:val="22"/>
          <w:szCs w:val="22"/>
        </w:rPr>
        <w:t>?acc</w:t>
      </w:r>
      <w:proofErr w:type="gramEnd"/>
      <w:r w:rsidRPr="0089040E">
        <w:rPr>
          <w:rFonts w:asciiTheme="minorHAnsi" w:eastAsia="Times New Roman" w:hAnsiTheme="minorHAnsi" w:cs="Arial"/>
          <w:sz w:val="22"/>
          <w:szCs w:val="22"/>
        </w:rPr>
        <w:t>=GSE101072</w:t>
      </w:r>
    </w:p>
    <w:p w14:paraId="4A3A561F" w14:textId="318B2FDD" w:rsidR="00705EC7" w:rsidRPr="00E35375" w:rsidRDefault="00705EC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rPr>
      </w:pPr>
      <w:r w:rsidRPr="00E35375">
        <w:rPr>
          <w:rFonts w:asciiTheme="minorHAnsi" w:eastAsia="Times New Roman" w:hAnsiTheme="minorHAnsi" w:cs="Arial"/>
          <w:sz w:val="22"/>
          <w:szCs w:val="22"/>
          <w:highlight w:val="yellow"/>
        </w:rPr>
        <w:t xml:space="preserve">Reviewer token: </w:t>
      </w:r>
      <w:proofErr w:type="spellStart"/>
      <w:r w:rsidR="0089040E" w:rsidRPr="00E35375">
        <w:rPr>
          <w:rFonts w:asciiTheme="minorHAnsi" w:eastAsia="Times New Roman" w:hAnsiTheme="minorHAnsi" w:cs="Arial"/>
          <w:sz w:val="22"/>
          <w:szCs w:val="22"/>
          <w:highlight w:val="yellow"/>
        </w:rPr>
        <w:t>yzclkwgkztkptqf</w:t>
      </w:r>
      <w:proofErr w:type="spellEnd"/>
      <w:r w:rsidR="00E35375" w:rsidRPr="00E35375">
        <w:rPr>
          <w:rFonts w:asciiTheme="minorHAnsi" w:eastAsia="Times New Roman" w:hAnsiTheme="minorHAnsi" w:cs="Arial"/>
          <w:sz w:val="22"/>
          <w:szCs w:val="22"/>
          <w:highlight w:val="yellow"/>
        </w:rPr>
        <w:t xml:space="preserve">- NOTE </w:t>
      </w:r>
      <w:r w:rsidR="004B3586">
        <w:rPr>
          <w:rFonts w:asciiTheme="minorHAnsi" w:eastAsia="Times New Roman" w:hAnsiTheme="minorHAnsi" w:cs="Arial"/>
          <w:sz w:val="22"/>
          <w:szCs w:val="22"/>
          <w:highlight w:val="yellow"/>
        </w:rPr>
        <w:t>Data</w:t>
      </w:r>
      <w:r w:rsidR="004B3586" w:rsidRPr="00E35375">
        <w:rPr>
          <w:rFonts w:asciiTheme="minorHAnsi" w:eastAsia="Times New Roman" w:hAnsiTheme="minorHAnsi" w:cs="Arial"/>
          <w:sz w:val="22"/>
          <w:szCs w:val="22"/>
          <w:highlight w:val="yellow"/>
        </w:rPr>
        <w:t xml:space="preserve"> </w:t>
      </w:r>
      <w:r w:rsidR="00E35375" w:rsidRPr="00E35375">
        <w:rPr>
          <w:rFonts w:asciiTheme="minorHAnsi" w:eastAsia="Times New Roman" w:hAnsiTheme="minorHAnsi" w:cs="Arial"/>
          <w:sz w:val="22"/>
          <w:szCs w:val="22"/>
          <w:highlight w:val="yellow"/>
        </w:rPr>
        <w:t>will be r</w:t>
      </w:r>
      <w:r w:rsidR="00966569">
        <w:rPr>
          <w:rFonts w:asciiTheme="minorHAnsi" w:eastAsia="Times New Roman" w:hAnsiTheme="minorHAnsi" w:cs="Arial"/>
          <w:sz w:val="22"/>
          <w:szCs w:val="22"/>
          <w:highlight w:val="yellow"/>
        </w:rPr>
        <w:t>e</w:t>
      </w:r>
      <w:r w:rsidR="00E35375" w:rsidRPr="00E35375">
        <w:rPr>
          <w:rFonts w:asciiTheme="minorHAnsi" w:eastAsia="Times New Roman" w:hAnsiTheme="minorHAnsi" w:cs="Arial"/>
          <w:sz w:val="22"/>
          <w:szCs w:val="22"/>
          <w:highlight w:val="yellow"/>
        </w:rPr>
        <w:t xml:space="preserve">leased publicly one the </w:t>
      </w:r>
      <w:bookmarkStart w:id="1" w:name="_GoBack"/>
      <w:bookmarkEnd w:id="1"/>
      <w:r w:rsidR="00E35375" w:rsidRPr="00E35375">
        <w:rPr>
          <w:rFonts w:asciiTheme="minorHAnsi" w:eastAsia="Times New Roman" w:hAnsiTheme="minorHAnsi" w:cs="Arial"/>
          <w:sz w:val="22"/>
          <w:szCs w:val="22"/>
          <w:highlight w:val="yellow"/>
        </w:rPr>
        <w:t>manuscript is accepted for publication</w:t>
      </w:r>
    </w:p>
    <w:p w14:paraId="3991EEF5" w14:textId="77777777" w:rsidR="0018771D" w:rsidRDefault="0018771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rPr>
      </w:pPr>
    </w:p>
    <w:p w14:paraId="18BD8487" w14:textId="3D3BFBD6" w:rsidR="0018771D" w:rsidRDefault="0018771D" w:rsidP="0018771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i/>
          <w:sz w:val="22"/>
          <w:szCs w:val="22"/>
        </w:rPr>
        <w:t xml:space="preserve">Clytia </w:t>
      </w:r>
      <w:proofErr w:type="spellStart"/>
      <w:r>
        <w:rPr>
          <w:rFonts w:asciiTheme="minorHAnsi" w:hAnsiTheme="minorHAnsi"/>
          <w:sz w:val="22"/>
          <w:szCs w:val="22"/>
        </w:rPr>
        <w:t>opsin</w:t>
      </w:r>
      <w:proofErr w:type="spellEnd"/>
      <w:r>
        <w:rPr>
          <w:rFonts w:asciiTheme="minorHAnsi" w:hAnsiTheme="minorHAnsi"/>
          <w:sz w:val="22"/>
          <w:szCs w:val="22"/>
        </w:rPr>
        <w:t xml:space="preserve"> amino </w:t>
      </w:r>
      <w:proofErr w:type="spellStart"/>
      <w:r>
        <w:rPr>
          <w:rFonts w:asciiTheme="minorHAnsi" w:hAnsiTheme="minorHAnsi"/>
          <w:sz w:val="22"/>
          <w:szCs w:val="22"/>
        </w:rPr>
        <w:t>GenBank</w:t>
      </w:r>
      <w:proofErr w:type="spellEnd"/>
      <w:r>
        <w:rPr>
          <w:rFonts w:asciiTheme="minorHAnsi" w:hAnsiTheme="minorHAnsi"/>
          <w:sz w:val="22"/>
          <w:szCs w:val="22"/>
        </w:rPr>
        <w:t xml:space="preserve"> numbers are provided in the </w:t>
      </w:r>
      <w:r w:rsidR="000E52E4">
        <w:rPr>
          <w:rFonts w:asciiTheme="minorHAnsi" w:hAnsiTheme="minorHAnsi"/>
          <w:sz w:val="22"/>
          <w:szCs w:val="22"/>
        </w:rPr>
        <w:t>Methods section (Key resources table</w:t>
      </w:r>
      <w:proofErr w:type="gramStart"/>
      <w:r w:rsidR="000E52E4">
        <w:rPr>
          <w:rFonts w:asciiTheme="minorHAnsi" w:hAnsiTheme="minorHAnsi"/>
          <w:sz w:val="22"/>
          <w:szCs w:val="22"/>
        </w:rPr>
        <w:t xml:space="preserve">) </w:t>
      </w:r>
      <w:r>
        <w:rPr>
          <w:rFonts w:asciiTheme="minorHAnsi" w:hAnsiTheme="minorHAnsi"/>
          <w:sz w:val="22"/>
          <w:szCs w:val="22"/>
        </w:rPr>
        <w:t>.</w:t>
      </w:r>
      <w:proofErr w:type="gramEnd"/>
    </w:p>
    <w:p w14:paraId="0E62B4AC" w14:textId="77777777" w:rsidR="00705EC7" w:rsidRPr="00705EC7" w:rsidRDefault="00705EC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61E1AB3" w14:textId="38315A0B" w:rsidR="00C677AA" w:rsidRPr="00FB2EEC" w:rsidRDefault="00AA69A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5EC7">
        <w:rPr>
          <w:rFonts w:asciiTheme="minorHAnsi" w:hAnsiTheme="minorHAnsi"/>
          <w:sz w:val="22"/>
          <w:szCs w:val="22"/>
        </w:rPr>
        <w:t xml:space="preserve">Single </w:t>
      </w:r>
      <w:r w:rsidRPr="00705EC7">
        <w:rPr>
          <w:rFonts w:asciiTheme="minorHAnsi" w:hAnsiTheme="minorHAnsi"/>
          <w:i/>
          <w:sz w:val="22"/>
          <w:szCs w:val="22"/>
        </w:rPr>
        <w:t>in situ</w:t>
      </w:r>
      <w:r w:rsidR="00755BC8" w:rsidRPr="00705EC7">
        <w:rPr>
          <w:rFonts w:asciiTheme="minorHAnsi" w:hAnsiTheme="minorHAnsi"/>
          <w:sz w:val="22"/>
          <w:szCs w:val="22"/>
        </w:rPr>
        <w:t xml:space="preserve"> hybridi</w:t>
      </w:r>
      <w:r w:rsidR="00EE03A3" w:rsidRPr="00705EC7">
        <w:rPr>
          <w:rFonts w:asciiTheme="minorHAnsi" w:hAnsiTheme="minorHAnsi"/>
          <w:sz w:val="22"/>
          <w:szCs w:val="22"/>
        </w:rPr>
        <w:t>z</w:t>
      </w:r>
      <w:r w:rsidR="00755BC8" w:rsidRPr="00705EC7">
        <w:rPr>
          <w:rFonts w:asciiTheme="minorHAnsi" w:hAnsiTheme="minorHAnsi"/>
          <w:sz w:val="22"/>
          <w:szCs w:val="22"/>
        </w:rPr>
        <w:t>ation</w:t>
      </w:r>
      <w:r w:rsidRPr="00705EC7">
        <w:rPr>
          <w:rFonts w:asciiTheme="minorHAnsi" w:hAnsiTheme="minorHAnsi"/>
          <w:sz w:val="22"/>
          <w:szCs w:val="22"/>
        </w:rPr>
        <w:t xml:space="preserve"> </w:t>
      </w:r>
      <w:r w:rsidR="00755BC8" w:rsidRPr="00705EC7">
        <w:rPr>
          <w:rFonts w:asciiTheme="minorHAnsi" w:hAnsiTheme="minorHAnsi"/>
          <w:sz w:val="22"/>
          <w:szCs w:val="22"/>
        </w:rPr>
        <w:t xml:space="preserve">experiments </w:t>
      </w:r>
      <w:r w:rsidRPr="00705EC7">
        <w:rPr>
          <w:rFonts w:asciiTheme="minorHAnsi" w:hAnsiTheme="minorHAnsi"/>
          <w:sz w:val="22"/>
          <w:szCs w:val="22"/>
        </w:rPr>
        <w:t xml:space="preserve">were performed 3 times and double </w:t>
      </w:r>
      <w:r w:rsidRPr="00705EC7">
        <w:rPr>
          <w:rFonts w:asciiTheme="minorHAnsi" w:hAnsiTheme="minorHAnsi"/>
          <w:i/>
          <w:sz w:val="22"/>
          <w:szCs w:val="22"/>
        </w:rPr>
        <w:t>in situ</w:t>
      </w:r>
      <w:r w:rsidR="00755BC8" w:rsidRPr="00705EC7">
        <w:rPr>
          <w:rFonts w:asciiTheme="minorHAnsi" w:hAnsiTheme="minorHAnsi"/>
          <w:sz w:val="22"/>
          <w:szCs w:val="22"/>
        </w:rPr>
        <w:t xml:space="preserve"> hybridi</w:t>
      </w:r>
      <w:r w:rsidR="00EE03A3" w:rsidRPr="00705EC7">
        <w:rPr>
          <w:rFonts w:asciiTheme="minorHAnsi" w:hAnsiTheme="minorHAnsi"/>
          <w:sz w:val="22"/>
          <w:szCs w:val="22"/>
        </w:rPr>
        <w:t>z</w:t>
      </w:r>
      <w:r w:rsidR="00755BC8" w:rsidRPr="00705EC7">
        <w:rPr>
          <w:rFonts w:asciiTheme="minorHAnsi" w:hAnsiTheme="minorHAnsi"/>
          <w:sz w:val="22"/>
          <w:szCs w:val="22"/>
        </w:rPr>
        <w:t>ation</w:t>
      </w:r>
      <w:r w:rsidRPr="00705EC7">
        <w:rPr>
          <w:rFonts w:asciiTheme="minorHAnsi" w:hAnsiTheme="minorHAnsi"/>
          <w:sz w:val="22"/>
          <w:szCs w:val="22"/>
        </w:rPr>
        <w:t xml:space="preserve"> </w:t>
      </w:r>
      <w:r w:rsidR="00755BC8" w:rsidRPr="00705EC7">
        <w:rPr>
          <w:rFonts w:asciiTheme="minorHAnsi" w:hAnsiTheme="minorHAnsi"/>
          <w:sz w:val="22"/>
          <w:szCs w:val="22"/>
        </w:rPr>
        <w:t>experiments</w:t>
      </w:r>
      <w:r w:rsidR="00755BC8">
        <w:rPr>
          <w:rFonts w:asciiTheme="minorHAnsi" w:hAnsiTheme="minorHAnsi"/>
          <w:sz w:val="22"/>
          <w:szCs w:val="22"/>
        </w:rPr>
        <w:t xml:space="preserve"> </w:t>
      </w:r>
      <w:r w:rsidR="00C30D35">
        <w:rPr>
          <w:rFonts w:asciiTheme="minorHAnsi" w:hAnsiTheme="minorHAnsi"/>
          <w:sz w:val="22"/>
          <w:szCs w:val="22"/>
        </w:rPr>
        <w:t>were performed twice</w:t>
      </w:r>
      <w:r w:rsidR="005E4D74">
        <w:rPr>
          <w:rFonts w:asciiTheme="minorHAnsi" w:hAnsiTheme="minorHAnsi"/>
          <w:sz w:val="22"/>
          <w:szCs w:val="22"/>
        </w:rPr>
        <w:t xml:space="preserve">. </w:t>
      </w:r>
      <w:proofErr w:type="gramStart"/>
      <w:r w:rsidR="00104784" w:rsidRPr="00FB2EEC">
        <w:rPr>
          <w:rFonts w:asciiTheme="minorHAnsi" w:hAnsiTheme="minorHAnsi"/>
          <w:sz w:val="22"/>
          <w:szCs w:val="22"/>
        </w:rPr>
        <w:t xml:space="preserve">Quantification of Opsin9 </w:t>
      </w:r>
      <w:r w:rsidR="00EE03A3">
        <w:rPr>
          <w:rFonts w:asciiTheme="minorHAnsi" w:hAnsiTheme="minorHAnsi"/>
          <w:sz w:val="22"/>
          <w:szCs w:val="22"/>
        </w:rPr>
        <w:t>-</w:t>
      </w:r>
      <w:r w:rsidR="00104784" w:rsidRPr="00FB2EEC">
        <w:rPr>
          <w:rFonts w:asciiTheme="minorHAnsi" w:hAnsiTheme="minorHAnsi"/>
          <w:sz w:val="22"/>
          <w:szCs w:val="22"/>
        </w:rPr>
        <w:t xml:space="preserve"> PP4 co-expressi</w:t>
      </w:r>
      <w:r w:rsidR="005E4D74">
        <w:rPr>
          <w:rFonts w:asciiTheme="minorHAnsi" w:hAnsiTheme="minorHAnsi"/>
          <w:sz w:val="22"/>
          <w:szCs w:val="22"/>
        </w:rPr>
        <w:t>on</w:t>
      </w:r>
      <w:r w:rsidR="00104784" w:rsidRPr="00FB2EEC">
        <w:rPr>
          <w:rFonts w:asciiTheme="minorHAnsi" w:hAnsiTheme="minorHAnsi"/>
          <w:sz w:val="22"/>
          <w:szCs w:val="22"/>
        </w:rPr>
        <w:t xml:space="preserve"> was </w:t>
      </w:r>
      <w:r w:rsidR="005E4D74">
        <w:rPr>
          <w:rFonts w:asciiTheme="minorHAnsi" w:hAnsiTheme="minorHAnsi"/>
          <w:sz w:val="22"/>
          <w:szCs w:val="22"/>
        </w:rPr>
        <w:t>performed</w:t>
      </w:r>
      <w:r w:rsidR="00104784" w:rsidRPr="00FB2EEC">
        <w:rPr>
          <w:rFonts w:asciiTheme="minorHAnsi" w:hAnsiTheme="minorHAnsi"/>
          <w:sz w:val="22"/>
          <w:szCs w:val="22"/>
        </w:rPr>
        <w:t xml:space="preserve"> </w:t>
      </w:r>
      <w:r w:rsidR="003951E6" w:rsidRPr="00FB2EEC">
        <w:rPr>
          <w:rFonts w:asciiTheme="minorHAnsi" w:hAnsiTheme="minorHAnsi"/>
          <w:sz w:val="22"/>
          <w:szCs w:val="22"/>
        </w:rPr>
        <w:t xml:space="preserve">by counting 594 cells from 10 different gonads </w:t>
      </w:r>
      <w:r w:rsidR="007C637A">
        <w:rPr>
          <w:rFonts w:asciiTheme="minorHAnsi" w:hAnsiTheme="minorHAnsi"/>
          <w:sz w:val="22"/>
          <w:szCs w:val="22"/>
        </w:rPr>
        <w:t>obtained in</w:t>
      </w:r>
      <w:r w:rsidR="003951E6" w:rsidRPr="00FB2EEC">
        <w:rPr>
          <w:rFonts w:asciiTheme="minorHAnsi" w:hAnsiTheme="minorHAnsi"/>
          <w:sz w:val="22"/>
          <w:szCs w:val="22"/>
        </w:rPr>
        <w:t xml:space="preserve"> a single</w:t>
      </w:r>
      <w:r w:rsidR="00104784" w:rsidRPr="00FB2EEC">
        <w:rPr>
          <w:rFonts w:asciiTheme="minorHAnsi" w:hAnsiTheme="minorHAnsi"/>
          <w:sz w:val="22"/>
          <w:szCs w:val="22"/>
        </w:rPr>
        <w:t xml:space="preserve"> experiment</w:t>
      </w:r>
      <w:proofErr w:type="gramEnd"/>
      <w:r w:rsidR="00104784" w:rsidRPr="00FB2EEC">
        <w:rPr>
          <w:rFonts w:asciiTheme="minorHAnsi" w:hAnsiTheme="minorHAnsi"/>
          <w:sz w:val="22"/>
          <w:szCs w:val="22"/>
        </w:rPr>
        <w:t>.</w:t>
      </w:r>
      <w:r w:rsidR="00FB2EEC" w:rsidRPr="00FB2EEC">
        <w:rPr>
          <w:rFonts w:asciiTheme="minorHAnsi" w:hAnsiTheme="minorHAnsi"/>
          <w:sz w:val="22"/>
          <w:szCs w:val="22"/>
        </w:rPr>
        <w:t xml:space="preserve"> </w:t>
      </w:r>
      <w:r w:rsidR="005E4D74">
        <w:rPr>
          <w:rFonts w:asciiTheme="minorHAnsi" w:hAnsiTheme="minorHAnsi"/>
          <w:sz w:val="22"/>
          <w:szCs w:val="22"/>
        </w:rPr>
        <w:t>All these details are described in</w:t>
      </w:r>
      <w:r w:rsidR="005E4D74" w:rsidRPr="00FB2EEC">
        <w:rPr>
          <w:rFonts w:asciiTheme="minorHAnsi" w:hAnsiTheme="minorHAnsi"/>
          <w:sz w:val="22"/>
          <w:szCs w:val="22"/>
        </w:rPr>
        <w:t xml:space="preserve"> </w:t>
      </w:r>
      <w:r w:rsidR="005E4D74">
        <w:rPr>
          <w:rFonts w:asciiTheme="minorHAnsi" w:hAnsiTheme="minorHAnsi"/>
          <w:sz w:val="22"/>
          <w:szCs w:val="22"/>
        </w:rPr>
        <w:t>Methods under “</w:t>
      </w:r>
      <w:r w:rsidR="005E4D74" w:rsidRPr="00FB2EEC">
        <w:rPr>
          <w:rFonts w:asciiTheme="minorHAnsi" w:hAnsiTheme="minorHAnsi"/>
          <w:i/>
          <w:sz w:val="22"/>
          <w:szCs w:val="22"/>
        </w:rPr>
        <w:t>in situ</w:t>
      </w:r>
      <w:r w:rsidR="005E4D74">
        <w:rPr>
          <w:rFonts w:asciiTheme="minorHAnsi" w:hAnsiTheme="minorHAnsi"/>
          <w:sz w:val="22"/>
          <w:szCs w:val="22"/>
        </w:rPr>
        <w:t xml:space="preserve"> hybridi</w:t>
      </w:r>
      <w:r w:rsidR="00EE03A3">
        <w:rPr>
          <w:rFonts w:asciiTheme="minorHAnsi" w:hAnsiTheme="minorHAnsi"/>
          <w:sz w:val="22"/>
          <w:szCs w:val="22"/>
        </w:rPr>
        <w:t>z</w:t>
      </w:r>
      <w:r w:rsidR="005E4D74">
        <w:rPr>
          <w:rFonts w:asciiTheme="minorHAnsi" w:hAnsiTheme="minorHAnsi"/>
          <w:sz w:val="22"/>
          <w:szCs w:val="22"/>
        </w:rPr>
        <w:t>ation”</w:t>
      </w:r>
      <w:r w:rsidR="005E4D74" w:rsidRPr="00FB2EEC">
        <w:rPr>
          <w:rFonts w:asciiTheme="minorHAnsi" w:hAnsiTheme="minorHAnsi"/>
          <w:sz w:val="22"/>
          <w:szCs w:val="22"/>
        </w:rPr>
        <w:t>.</w:t>
      </w:r>
    </w:p>
    <w:p w14:paraId="6F71A605" w14:textId="77777777" w:rsidR="003951E6" w:rsidRPr="00FB2EEC" w:rsidRDefault="003951E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5FAFA03" w14:textId="455C07B5" w:rsidR="003951E6" w:rsidRDefault="003951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B2EEC">
        <w:rPr>
          <w:rFonts w:asciiTheme="minorHAnsi" w:hAnsiTheme="minorHAnsi"/>
          <w:sz w:val="22"/>
          <w:szCs w:val="22"/>
        </w:rPr>
        <w:t xml:space="preserve">For the comparison of gonad spawning responses (illustrated in Fig. </w:t>
      </w:r>
      <w:r w:rsidR="000E52E4">
        <w:rPr>
          <w:rFonts w:asciiTheme="minorHAnsi" w:hAnsiTheme="minorHAnsi"/>
          <w:sz w:val="22"/>
          <w:szCs w:val="22"/>
        </w:rPr>
        <w:t>3</w:t>
      </w:r>
      <w:r w:rsidRPr="00FB2EEC">
        <w:rPr>
          <w:rFonts w:asciiTheme="minorHAnsi" w:hAnsiTheme="minorHAnsi"/>
          <w:sz w:val="22"/>
          <w:szCs w:val="22"/>
        </w:rPr>
        <w:t>D/E</w:t>
      </w:r>
      <w:r w:rsidR="00C30D35">
        <w:rPr>
          <w:rFonts w:asciiTheme="minorHAnsi" w:hAnsiTheme="minorHAnsi"/>
          <w:sz w:val="22"/>
          <w:szCs w:val="22"/>
        </w:rPr>
        <w:t xml:space="preserve">), </w:t>
      </w:r>
      <w:r w:rsidR="00E51298" w:rsidRPr="00FB2EEC">
        <w:rPr>
          <w:rFonts w:asciiTheme="minorHAnsi" w:hAnsiTheme="minorHAnsi"/>
          <w:sz w:val="22"/>
          <w:szCs w:val="22"/>
        </w:rPr>
        <w:t>three independent</w:t>
      </w:r>
      <w:r w:rsidRPr="00FB2EEC">
        <w:rPr>
          <w:rFonts w:asciiTheme="minorHAnsi" w:hAnsiTheme="minorHAnsi"/>
          <w:sz w:val="22"/>
          <w:szCs w:val="22"/>
        </w:rPr>
        <w:t xml:space="preserve"> experiments were performed (biological replicates), using 80 to 154 isolated gonads of wild type or </w:t>
      </w:r>
      <w:r w:rsidRPr="00FB2EEC">
        <w:rPr>
          <w:rFonts w:asciiTheme="minorHAnsi" w:hAnsiTheme="minorHAnsi" w:cs="Arial"/>
          <w:i/>
          <w:color w:val="000000"/>
          <w:sz w:val="22"/>
          <w:szCs w:val="22"/>
        </w:rPr>
        <w:t>Opsin9</w:t>
      </w:r>
      <w:r w:rsidRPr="00FB2EEC">
        <w:rPr>
          <w:rFonts w:asciiTheme="minorHAnsi" w:hAnsiTheme="minorHAnsi" w:cs="Arial"/>
          <w:color w:val="000000"/>
          <w:sz w:val="22"/>
          <w:szCs w:val="22"/>
          <w:vertAlign w:val="superscript"/>
        </w:rPr>
        <w:t xml:space="preserve">n1_4 </w:t>
      </w:r>
      <w:r w:rsidR="00E51298" w:rsidRPr="00FB2EEC">
        <w:rPr>
          <w:rFonts w:asciiTheme="minorHAnsi" w:hAnsiTheme="minorHAnsi"/>
          <w:sz w:val="22"/>
          <w:szCs w:val="22"/>
        </w:rPr>
        <w:t>strains in total (technical replicates)</w:t>
      </w:r>
      <w:r w:rsidR="00FB2EEC" w:rsidRPr="00FB2EEC">
        <w:rPr>
          <w:rFonts w:asciiTheme="minorHAnsi" w:hAnsiTheme="minorHAnsi"/>
          <w:sz w:val="22"/>
          <w:szCs w:val="22"/>
        </w:rPr>
        <w:t xml:space="preserve">. </w:t>
      </w:r>
      <w:r w:rsidR="005E4D74">
        <w:rPr>
          <w:rFonts w:asciiTheme="minorHAnsi" w:hAnsiTheme="minorHAnsi"/>
          <w:sz w:val="22"/>
          <w:szCs w:val="22"/>
        </w:rPr>
        <w:t>These details are</w:t>
      </w:r>
      <w:r w:rsidR="00C30D35" w:rsidRPr="00FB2EEC">
        <w:rPr>
          <w:rFonts w:asciiTheme="minorHAnsi" w:hAnsiTheme="minorHAnsi"/>
          <w:sz w:val="22"/>
          <w:szCs w:val="22"/>
        </w:rPr>
        <w:t xml:space="preserve"> </w:t>
      </w:r>
      <w:r w:rsidR="00C30D35">
        <w:rPr>
          <w:rFonts w:asciiTheme="minorHAnsi" w:hAnsiTheme="minorHAnsi"/>
          <w:sz w:val="22"/>
          <w:szCs w:val="22"/>
        </w:rPr>
        <w:t xml:space="preserve">included in the figure </w:t>
      </w:r>
      <w:r w:rsidR="00C30D35" w:rsidRPr="00FB2EEC">
        <w:rPr>
          <w:rFonts w:asciiTheme="minorHAnsi" w:hAnsiTheme="minorHAnsi"/>
          <w:sz w:val="22"/>
          <w:szCs w:val="22"/>
        </w:rPr>
        <w:t>legend</w:t>
      </w:r>
      <w:r w:rsidR="005E4D74">
        <w:rPr>
          <w:rFonts w:asciiTheme="minorHAnsi" w:hAnsiTheme="minorHAnsi"/>
          <w:sz w:val="22"/>
          <w:szCs w:val="22"/>
        </w:rPr>
        <w:t xml:space="preserve"> and in the Methods </w:t>
      </w:r>
      <w:r w:rsidR="00C30D35">
        <w:rPr>
          <w:rFonts w:asciiTheme="minorHAnsi" w:hAnsiTheme="minorHAnsi"/>
          <w:sz w:val="22"/>
          <w:szCs w:val="22"/>
        </w:rPr>
        <w:t>under “Gonad spawning assays”.</w:t>
      </w:r>
    </w:p>
    <w:p w14:paraId="5678508F" w14:textId="77777777" w:rsidR="00110805" w:rsidRDefault="0011080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1BA8C28" w14:textId="08339F93" w:rsidR="00CF1CF0" w:rsidRDefault="00627209" w:rsidP="00CF1CF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171E2">
        <w:rPr>
          <w:rFonts w:asciiTheme="minorHAnsi" w:hAnsiTheme="minorHAnsi"/>
          <w:sz w:val="22"/>
          <w:szCs w:val="22"/>
        </w:rPr>
        <w:t xml:space="preserve">For the comparison of </w:t>
      </w:r>
      <w:r>
        <w:rPr>
          <w:rFonts w:asciiTheme="minorHAnsi" w:hAnsiTheme="minorHAnsi"/>
          <w:sz w:val="22"/>
          <w:szCs w:val="22"/>
        </w:rPr>
        <w:t>MIH immunofluorescence in gonad neurons (</w:t>
      </w:r>
      <w:r w:rsidRPr="006171E2">
        <w:rPr>
          <w:rFonts w:asciiTheme="minorHAnsi" w:hAnsiTheme="minorHAnsi"/>
          <w:sz w:val="22"/>
          <w:szCs w:val="22"/>
        </w:rPr>
        <w:t>illustrated</w:t>
      </w:r>
      <w:r>
        <w:rPr>
          <w:rFonts w:asciiTheme="minorHAnsi" w:hAnsiTheme="minorHAnsi"/>
          <w:sz w:val="22"/>
          <w:szCs w:val="22"/>
        </w:rPr>
        <w:t xml:space="preserve"> in</w:t>
      </w:r>
      <w:r w:rsidRPr="006171E2">
        <w:rPr>
          <w:rFonts w:asciiTheme="minorHAnsi" w:hAnsiTheme="minorHAnsi"/>
          <w:sz w:val="22"/>
          <w:szCs w:val="22"/>
        </w:rPr>
        <w:t xml:space="preserve"> Fig. </w:t>
      </w:r>
      <w:r w:rsidR="000E52E4">
        <w:rPr>
          <w:rFonts w:asciiTheme="minorHAnsi" w:hAnsiTheme="minorHAnsi"/>
          <w:sz w:val="22"/>
          <w:szCs w:val="22"/>
        </w:rPr>
        <w:t>4</w:t>
      </w:r>
      <w:r w:rsidR="00C30D35">
        <w:rPr>
          <w:rFonts w:asciiTheme="minorHAnsi" w:hAnsiTheme="minorHAnsi"/>
          <w:sz w:val="22"/>
          <w:szCs w:val="22"/>
        </w:rPr>
        <w:t>)</w:t>
      </w:r>
      <w:r w:rsidR="00F651BE">
        <w:rPr>
          <w:rFonts w:asciiTheme="minorHAnsi" w:hAnsiTheme="minorHAnsi"/>
          <w:sz w:val="22"/>
          <w:szCs w:val="22"/>
        </w:rPr>
        <w:t>,</w:t>
      </w:r>
      <w:r w:rsidR="00C30D35">
        <w:rPr>
          <w:rFonts w:asciiTheme="minorHAnsi" w:hAnsiTheme="minorHAnsi"/>
          <w:sz w:val="22"/>
          <w:szCs w:val="22"/>
        </w:rPr>
        <w:t xml:space="preserve"> </w:t>
      </w:r>
      <w:r w:rsidR="00592FC4">
        <w:rPr>
          <w:rFonts w:asciiTheme="minorHAnsi" w:hAnsiTheme="minorHAnsi"/>
          <w:sz w:val="22"/>
          <w:szCs w:val="22"/>
        </w:rPr>
        <w:t xml:space="preserve">two independent experiments were performed </w:t>
      </w:r>
      <w:r w:rsidR="00592FC4" w:rsidRPr="00FB2EEC">
        <w:rPr>
          <w:rFonts w:asciiTheme="minorHAnsi" w:hAnsiTheme="minorHAnsi"/>
          <w:sz w:val="22"/>
          <w:szCs w:val="22"/>
        </w:rPr>
        <w:t>(biological replicates)</w:t>
      </w:r>
      <w:r w:rsidR="00F651BE">
        <w:rPr>
          <w:rFonts w:asciiTheme="minorHAnsi" w:hAnsiTheme="minorHAnsi"/>
          <w:sz w:val="22"/>
          <w:szCs w:val="22"/>
        </w:rPr>
        <w:t xml:space="preserve"> and clearly gave equivalent results visually. Quantification of fluorescence</w:t>
      </w:r>
      <w:r w:rsidR="00C50F30">
        <w:rPr>
          <w:rFonts w:asciiTheme="minorHAnsi" w:hAnsiTheme="minorHAnsi"/>
          <w:sz w:val="22"/>
          <w:szCs w:val="22"/>
        </w:rPr>
        <w:t xml:space="preserve"> was </w:t>
      </w:r>
      <w:r w:rsidR="00F651BE">
        <w:rPr>
          <w:rFonts w:asciiTheme="minorHAnsi" w:hAnsiTheme="minorHAnsi"/>
          <w:sz w:val="22"/>
          <w:szCs w:val="22"/>
        </w:rPr>
        <w:t>performed</w:t>
      </w:r>
      <w:r w:rsidR="00C50F30">
        <w:rPr>
          <w:rFonts w:asciiTheme="minorHAnsi" w:hAnsiTheme="minorHAnsi"/>
          <w:sz w:val="22"/>
          <w:szCs w:val="22"/>
        </w:rPr>
        <w:t xml:space="preserve"> one experiment</w:t>
      </w:r>
      <w:r w:rsidR="007C637A">
        <w:rPr>
          <w:rFonts w:asciiTheme="minorHAnsi" w:hAnsiTheme="minorHAnsi"/>
          <w:sz w:val="22"/>
          <w:szCs w:val="22"/>
        </w:rPr>
        <w:t xml:space="preserve">. Between </w:t>
      </w:r>
      <w:r w:rsidR="00CF1CF0">
        <w:rPr>
          <w:rFonts w:asciiTheme="minorHAnsi" w:hAnsiTheme="minorHAnsi"/>
          <w:sz w:val="22"/>
          <w:szCs w:val="22"/>
        </w:rPr>
        <w:t>183</w:t>
      </w:r>
      <w:r w:rsidR="00CF1CF0" w:rsidRPr="00FB2EEC">
        <w:rPr>
          <w:rFonts w:asciiTheme="minorHAnsi" w:hAnsiTheme="minorHAnsi"/>
          <w:sz w:val="22"/>
          <w:szCs w:val="22"/>
        </w:rPr>
        <w:t xml:space="preserve"> </w:t>
      </w:r>
      <w:r w:rsidR="007C637A">
        <w:rPr>
          <w:rFonts w:asciiTheme="minorHAnsi" w:hAnsiTheme="minorHAnsi"/>
          <w:sz w:val="22"/>
          <w:szCs w:val="22"/>
        </w:rPr>
        <w:t>and</w:t>
      </w:r>
      <w:r w:rsidR="00CF1CF0" w:rsidRPr="00FB2EEC">
        <w:rPr>
          <w:rFonts w:asciiTheme="minorHAnsi" w:hAnsiTheme="minorHAnsi"/>
          <w:sz w:val="22"/>
          <w:szCs w:val="22"/>
        </w:rPr>
        <w:t xml:space="preserve"> </w:t>
      </w:r>
      <w:r w:rsidR="00CF1CF0">
        <w:rPr>
          <w:rFonts w:asciiTheme="minorHAnsi" w:hAnsiTheme="minorHAnsi"/>
          <w:sz w:val="22"/>
          <w:szCs w:val="22"/>
        </w:rPr>
        <w:t>282 cells were analy</w:t>
      </w:r>
      <w:r w:rsidR="00F651BE">
        <w:rPr>
          <w:rFonts w:asciiTheme="minorHAnsi" w:hAnsiTheme="minorHAnsi"/>
          <w:sz w:val="22"/>
          <w:szCs w:val="22"/>
        </w:rPr>
        <w:t>z</w:t>
      </w:r>
      <w:r w:rsidR="00CF1CF0">
        <w:rPr>
          <w:rFonts w:asciiTheme="minorHAnsi" w:hAnsiTheme="minorHAnsi"/>
          <w:sz w:val="22"/>
          <w:szCs w:val="22"/>
        </w:rPr>
        <w:t>ed from 5-6 independent</w:t>
      </w:r>
      <w:r w:rsidR="00CF1CF0" w:rsidRPr="00FB2EEC">
        <w:rPr>
          <w:rFonts w:asciiTheme="minorHAnsi" w:hAnsiTheme="minorHAnsi"/>
          <w:sz w:val="22"/>
          <w:szCs w:val="22"/>
        </w:rPr>
        <w:t xml:space="preserve"> </w:t>
      </w:r>
      <w:r w:rsidR="00CF1CF0">
        <w:rPr>
          <w:rFonts w:asciiTheme="minorHAnsi" w:hAnsiTheme="minorHAnsi"/>
          <w:sz w:val="22"/>
          <w:szCs w:val="22"/>
        </w:rPr>
        <w:t>g</w:t>
      </w:r>
      <w:r w:rsidR="00CF1CF0" w:rsidRPr="00FB2EEC">
        <w:rPr>
          <w:rFonts w:asciiTheme="minorHAnsi" w:hAnsiTheme="minorHAnsi"/>
          <w:sz w:val="22"/>
          <w:szCs w:val="22"/>
        </w:rPr>
        <w:t>onads</w:t>
      </w:r>
      <w:r w:rsidR="00CF1CF0">
        <w:rPr>
          <w:rFonts w:asciiTheme="minorHAnsi" w:hAnsiTheme="minorHAnsi"/>
          <w:sz w:val="22"/>
          <w:szCs w:val="22"/>
        </w:rPr>
        <w:t xml:space="preserve"> </w:t>
      </w:r>
      <w:r w:rsidR="00CF1CF0" w:rsidRPr="00FB2EEC">
        <w:rPr>
          <w:rFonts w:asciiTheme="minorHAnsi" w:hAnsiTheme="minorHAnsi"/>
          <w:sz w:val="22"/>
          <w:szCs w:val="22"/>
        </w:rPr>
        <w:t xml:space="preserve">(technical replicates) of wild type or </w:t>
      </w:r>
      <w:r w:rsidR="00CF1CF0" w:rsidRPr="00FB2EEC">
        <w:rPr>
          <w:rFonts w:asciiTheme="minorHAnsi" w:hAnsiTheme="minorHAnsi" w:cs="Arial"/>
          <w:i/>
          <w:color w:val="000000"/>
          <w:sz w:val="22"/>
          <w:szCs w:val="22"/>
        </w:rPr>
        <w:t>Opsin9</w:t>
      </w:r>
      <w:r w:rsidR="00CF1CF0" w:rsidRPr="00FB2EEC">
        <w:rPr>
          <w:rFonts w:asciiTheme="minorHAnsi" w:hAnsiTheme="minorHAnsi" w:cs="Arial"/>
          <w:color w:val="000000"/>
          <w:sz w:val="22"/>
          <w:szCs w:val="22"/>
          <w:vertAlign w:val="superscript"/>
        </w:rPr>
        <w:t xml:space="preserve">n1_4 </w:t>
      </w:r>
      <w:r w:rsidR="00CF1CF0" w:rsidRPr="00FB2EEC">
        <w:rPr>
          <w:rFonts w:asciiTheme="minorHAnsi" w:hAnsiTheme="minorHAnsi"/>
          <w:sz w:val="22"/>
          <w:szCs w:val="22"/>
        </w:rPr>
        <w:t xml:space="preserve">strains </w:t>
      </w:r>
      <w:r w:rsidR="00CF1CF0">
        <w:rPr>
          <w:rFonts w:asciiTheme="minorHAnsi" w:hAnsiTheme="minorHAnsi"/>
          <w:sz w:val="22"/>
          <w:szCs w:val="22"/>
        </w:rPr>
        <w:t>under each experimental condition</w:t>
      </w:r>
      <w:r w:rsidR="00CF1CF0" w:rsidRPr="00FB2EEC">
        <w:rPr>
          <w:rFonts w:asciiTheme="minorHAnsi" w:hAnsiTheme="minorHAnsi"/>
          <w:sz w:val="22"/>
          <w:szCs w:val="22"/>
        </w:rPr>
        <w:t xml:space="preserve">. </w:t>
      </w:r>
      <w:r w:rsidR="00EE03A3">
        <w:rPr>
          <w:rFonts w:asciiTheme="minorHAnsi" w:hAnsiTheme="minorHAnsi"/>
          <w:sz w:val="22"/>
          <w:szCs w:val="22"/>
        </w:rPr>
        <w:t>All details are described in</w:t>
      </w:r>
      <w:r w:rsidR="00EE03A3" w:rsidRPr="00FB2EEC">
        <w:rPr>
          <w:rFonts w:asciiTheme="minorHAnsi" w:hAnsiTheme="minorHAnsi"/>
          <w:sz w:val="22"/>
          <w:szCs w:val="22"/>
        </w:rPr>
        <w:t xml:space="preserve"> </w:t>
      </w:r>
      <w:r w:rsidR="00EE03A3">
        <w:rPr>
          <w:rFonts w:asciiTheme="minorHAnsi" w:hAnsiTheme="minorHAnsi"/>
          <w:sz w:val="22"/>
          <w:szCs w:val="22"/>
        </w:rPr>
        <w:t>M</w:t>
      </w:r>
      <w:r w:rsidR="00EE03A3" w:rsidRPr="00FB2EEC">
        <w:rPr>
          <w:rFonts w:asciiTheme="minorHAnsi" w:hAnsiTheme="minorHAnsi"/>
          <w:sz w:val="22"/>
          <w:szCs w:val="22"/>
        </w:rPr>
        <w:t xml:space="preserve">ethods </w:t>
      </w:r>
      <w:r w:rsidR="00EE03A3">
        <w:rPr>
          <w:rFonts w:asciiTheme="minorHAnsi" w:hAnsiTheme="minorHAnsi"/>
          <w:sz w:val="22"/>
          <w:szCs w:val="22"/>
        </w:rPr>
        <w:t>under</w:t>
      </w:r>
      <w:r w:rsidR="00EE03A3" w:rsidRPr="00FB2EEC">
        <w:rPr>
          <w:rFonts w:asciiTheme="minorHAnsi" w:hAnsiTheme="minorHAnsi"/>
          <w:sz w:val="22"/>
          <w:szCs w:val="22"/>
        </w:rPr>
        <w:t xml:space="preserve"> </w:t>
      </w:r>
      <w:r w:rsidR="00EE03A3">
        <w:rPr>
          <w:rFonts w:asciiTheme="minorHAnsi" w:hAnsiTheme="minorHAnsi"/>
          <w:sz w:val="22"/>
          <w:szCs w:val="22"/>
        </w:rPr>
        <w:t>“</w:t>
      </w:r>
      <w:r w:rsidR="005D3A72">
        <w:rPr>
          <w:rFonts w:asciiTheme="minorHAnsi" w:hAnsiTheme="minorHAnsi"/>
          <w:sz w:val="22"/>
          <w:szCs w:val="22"/>
        </w:rPr>
        <w:t>Immunofluorescence</w:t>
      </w:r>
      <w:r w:rsidR="00BF46F4">
        <w:rPr>
          <w:rFonts w:asciiTheme="minorHAnsi" w:hAnsiTheme="minorHAnsi"/>
          <w:i/>
          <w:sz w:val="22"/>
          <w:szCs w:val="22"/>
        </w:rPr>
        <w:t xml:space="preserve"> </w:t>
      </w:r>
      <w:r w:rsidR="00EE03A3">
        <w:rPr>
          <w:rFonts w:asciiTheme="minorHAnsi" w:hAnsiTheme="minorHAnsi"/>
          <w:sz w:val="22"/>
          <w:szCs w:val="22"/>
        </w:rPr>
        <w:t>”</w:t>
      </w:r>
      <w:r w:rsidR="00EE03A3" w:rsidRPr="00FB2EEC">
        <w:rPr>
          <w:rFonts w:asciiTheme="minorHAnsi" w:hAnsiTheme="minorHAnsi"/>
          <w:sz w:val="22"/>
          <w:szCs w:val="22"/>
        </w:rPr>
        <w:t>.</w:t>
      </w:r>
    </w:p>
    <w:p w14:paraId="651C9751" w14:textId="77777777" w:rsidR="009A0255" w:rsidRPr="00FB2EEC" w:rsidRDefault="009A025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A0AF66" w14:textId="58C78250" w:rsidR="00FE4396" w:rsidRDefault="00FE43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experimental data obtained </w:t>
      </w:r>
      <w:r w:rsidR="00EE03A3">
        <w:rPr>
          <w:rFonts w:asciiTheme="minorHAnsi" w:hAnsiTheme="minorHAnsi"/>
          <w:sz w:val="22"/>
          <w:szCs w:val="22"/>
        </w:rPr>
        <w:t>are</w:t>
      </w:r>
      <w:r>
        <w:rPr>
          <w:rFonts w:asciiTheme="minorHAnsi" w:hAnsiTheme="minorHAnsi"/>
          <w:sz w:val="22"/>
          <w:szCs w:val="22"/>
        </w:rPr>
        <w:t xml:space="preserve"> in</w:t>
      </w:r>
      <w:r w:rsidR="00EE03A3">
        <w:rPr>
          <w:rFonts w:asciiTheme="minorHAnsi" w:hAnsiTheme="minorHAnsi"/>
          <w:sz w:val="22"/>
          <w:szCs w:val="22"/>
        </w:rPr>
        <w:t>cluded in the manuscript except</w:t>
      </w:r>
      <w:r>
        <w:rPr>
          <w:rFonts w:asciiTheme="minorHAnsi" w:hAnsiTheme="minorHAnsi"/>
          <w:sz w:val="22"/>
          <w:szCs w:val="22"/>
        </w:rPr>
        <w:t>:</w:t>
      </w:r>
    </w:p>
    <w:p w14:paraId="37937666" w14:textId="0364D5E2" w:rsidR="00FE4396" w:rsidRDefault="00FE43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EE03A3">
        <w:rPr>
          <w:rFonts w:asciiTheme="minorHAnsi" w:hAnsiTheme="minorHAnsi"/>
          <w:sz w:val="22"/>
          <w:szCs w:val="22"/>
        </w:rPr>
        <w:t xml:space="preserve">Initial </w:t>
      </w:r>
      <w:proofErr w:type="spellStart"/>
      <w:r w:rsidR="00EE03A3">
        <w:rPr>
          <w:rFonts w:asciiTheme="minorHAnsi" w:hAnsiTheme="minorHAnsi"/>
          <w:sz w:val="22"/>
          <w:szCs w:val="22"/>
        </w:rPr>
        <w:t>O</w:t>
      </w:r>
      <w:r>
        <w:rPr>
          <w:rFonts w:asciiTheme="minorHAnsi" w:hAnsiTheme="minorHAnsi"/>
          <w:sz w:val="22"/>
          <w:szCs w:val="22"/>
        </w:rPr>
        <w:t>psin</w:t>
      </w:r>
      <w:proofErr w:type="spellEnd"/>
      <w:r>
        <w:rPr>
          <w:rFonts w:asciiTheme="minorHAnsi" w:hAnsiTheme="minorHAnsi"/>
          <w:sz w:val="22"/>
          <w:szCs w:val="22"/>
        </w:rPr>
        <w:t xml:space="preserve"> Phylogeny </w:t>
      </w:r>
      <w:r w:rsidR="00D57B18" w:rsidRPr="00FB2EEC">
        <w:rPr>
          <w:rFonts w:asciiTheme="minorHAnsi" w:hAnsiTheme="minorHAnsi"/>
          <w:sz w:val="22"/>
          <w:szCs w:val="22"/>
        </w:rPr>
        <w:t>trials</w:t>
      </w:r>
      <w:r>
        <w:rPr>
          <w:rFonts w:asciiTheme="minorHAnsi" w:hAnsiTheme="minorHAnsi"/>
          <w:sz w:val="22"/>
          <w:szCs w:val="22"/>
        </w:rPr>
        <w:t xml:space="preserve"> using </w:t>
      </w:r>
      <w:r w:rsidR="00EE03A3">
        <w:rPr>
          <w:rFonts w:asciiTheme="minorHAnsi" w:hAnsiTheme="minorHAnsi"/>
          <w:sz w:val="22"/>
          <w:szCs w:val="22"/>
        </w:rPr>
        <w:t xml:space="preserve">different </w:t>
      </w:r>
      <w:r>
        <w:rPr>
          <w:rFonts w:asciiTheme="minorHAnsi" w:hAnsiTheme="minorHAnsi"/>
          <w:sz w:val="22"/>
          <w:szCs w:val="22"/>
        </w:rPr>
        <w:t xml:space="preserve">choices of evolutionary model and </w:t>
      </w:r>
      <w:r w:rsidR="00EE03A3">
        <w:rPr>
          <w:rFonts w:asciiTheme="minorHAnsi" w:hAnsiTheme="minorHAnsi"/>
          <w:sz w:val="22"/>
          <w:szCs w:val="22"/>
        </w:rPr>
        <w:t xml:space="preserve">taxon sample </w:t>
      </w:r>
      <w:r w:rsidR="00705EC7">
        <w:rPr>
          <w:rFonts w:asciiTheme="minorHAnsi" w:hAnsiTheme="minorHAnsi"/>
          <w:sz w:val="22"/>
          <w:szCs w:val="22"/>
        </w:rPr>
        <w:t>(p7)</w:t>
      </w:r>
      <w:r w:rsidR="00EE03A3">
        <w:rPr>
          <w:rFonts w:asciiTheme="minorHAnsi" w:hAnsiTheme="minorHAnsi"/>
          <w:sz w:val="22"/>
          <w:szCs w:val="22"/>
        </w:rPr>
        <w:t xml:space="preserve">, </w:t>
      </w:r>
      <w:r>
        <w:rPr>
          <w:rFonts w:asciiTheme="minorHAnsi" w:hAnsiTheme="minorHAnsi"/>
          <w:sz w:val="22"/>
          <w:szCs w:val="22"/>
        </w:rPr>
        <w:t xml:space="preserve">and </w:t>
      </w:r>
      <w:r w:rsidR="00BF46F4">
        <w:rPr>
          <w:rFonts w:asciiTheme="minorHAnsi" w:hAnsiTheme="minorHAnsi"/>
          <w:sz w:val="22"/>
          <w:szCs w:val="22"/>
        </w:rPr>
        <w:t xml:space="preserve">some </w:t>
      </w:r>
      <w:r w:rsidRPr="00FE4396">
        <w:rPr>
          <w:rFonts w:asciiTheme="minorHAnsi" w:hAnsiTheme="minorHAnsi"/>
          <w:sz w:val="22"/>
          <w:szCs w:val="22"/>
        </w:rPr>
        <w:t xml:space="preserve">AU phylogenetic </w:t>
      </w:r>
      <w:r w:rsidR="00BF46F4">
        <w:rPr>
          <w:rFonts w:asciiTheme="minorHAnsi" w:hAnsiTheme="minorHAnsi"/>
          <w:sz w:val="22"/>
          <w:szCs w:val="22"/>
        </w:rPr>
        <w:t xml:space="preserve">test trials  </w:t>
      </w:r>
      <w:r w:rsidR="00EE03A3">
        <w:rPr>
          <w:rFonts w:asciiTheme="minorHAnsi" w:hAnsiTheme="minorHAnsi"/>
          <w:sz w:val="22"/>
          <w:szCs w:val="22"/>
        </w:rPr>
        <w:t>(p17).</w:t>
      </w:r>
    </w:p>
    <w:p w14:paraId="156D3843" w14:textId="41CD6854" w:rsidR="006171E2" w:rsidRPr="00FB2EEC" w:rsidRDefault="00FE43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5A358C" w:rsidRPr="00FB2EEC">
        <w:rPr>
          <w:rFonts w:asciiTheme="minorHAnsi" w:hAnsiTheme="minorHAnsi"/>
          <w:sz w:val="22"/>
          <w:szCs w:val="22"/>
        </w:rPr>
        <w:t xml:space="preserve"> </w:t>
      </w:r>
      <w:r w:rsidR="00BF46F4">
        <w:rPr>
          <w:rFonts w:asciiTheme="minorHAnsi" w:hAnsiTheme="minorHAnsi"/>
          <w:sz w:val="22"/>
          <w:szCs w:val="22"/>
        </w:rPr>
        <w:t>P</w:t>
      </w:r>
      <w:r w:rsidR="005A358C" w:rsidRPr="00FB2EEC">
        <w:rPr>
          <w:rFonts w:asciiTheme="minorHAnsi" w:hAnsiTheme="minorHAnsi"/>
          <w:sz w:val="22"/>
          <w:szCs w:val="22"/>
        </w:rPr>
        <w:t>robe cross-reaction controls</w:t>
      </w:r>
      <w:r w:rsidR="00F651BE">
        <w:rPr>
          <w:rFonts w:asciiTheme="minorHAnsi" w:hAnsiTheme="minorHAnsi"/>
          <w:sz w:val="22"/>
          <w:szCs w:val="22"/>
        </w:rPr>
        <w:t xml:space="preserve"> fo</w:t>
      </w:r>
      <w:r w:rsidR="00BF46F4">
        <w:rPr>
          <w:rFonts w:asciiTheme="minorHAnsi" w:hAnsiTheme="minorHAnsi"/>
          <w:sz w:val="22"/>
          <w:szCs w:val="22"/>
        </w:rPr>
        <w:t>r dou</w:t>
      </w:r>
      <w:r w:rsidR="00F651BE">
        <w:rPr>
          <w:rFonts w:asciiTheme="minorHAnsi" w:hAnsiTheme="minorHAnsi"/>
          <w:sz w:val="22"/>
          <w:szCs w:val="22"/>
        </w:rPr>
        <w:t>ble In situ hybridization experiments</w:t>
      </w:r>
      <w:r w:rsidR="00BF46F4">
        <w:rPr>
          <w:rFonts w:asciiTheme="minorHAnsi" w:hAnsiTheme="minorHAnsi"/>
          <w:sz w:val="22"/>
          <w:szCs w:val="22"/>
        </w:rPr>
        <w:t>.</w:t>
      </w:r>
    </w:p>
    <w:p w14:paraId="423DA177" w14:textId="17432571" w:rsidR="00B124CC" w:rsidRPr="00864250"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AA0FD72" w14:textId="6D17914A" w:rsidR="00713CE2" w:rsidRDefault="00BB01A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and justified </w:t>
      </w:r>
      <w:r w:rsidR="002B5150">
        <w:rPr>
          <w:rFonts w:asciiTheme="minorHAnsi" w:hAnsiTheme="minorHAnsi"/>
          <w:sz w:val="22"/>
          <w:szCs w:val="22"/>
        </w:rPr>
        <w:t xml:space="preserve">in Methods </w:t>
      </w:r>
      <w:r w:rsidR="00864250">
        <w:rPr>
          <w:rFonts w:asciiTheme="minorHAnsi" w:hAnsiTheme="minorHAnsi"/>
          <w:sz w:val="22"/>
          <w:szCs w:val="22"/>
        </w:rPr>
        <w:t>under “</w:t>
      </w:r>
      <w:r w:rsidR="002B5150">
        <w:rPr>
          <w:rFonts w:asciiTheme="minorHAnsi" w:hAnsiTheme="minorHAnsi"/>
          <w:sz w:val="22"/>
          <w:szCs w:val="22"/>
        </w:rPr>
        <w:t>Graphs and statistics</w:t>
      </w:r>
      <w:r w:rsidR="003F5977">
        <w:rPr>
          <w:rFonts w:asciiTheme="minorHAnsi" w:hAnsiTheme="minorHAnsi"/>
          <w:sz w:val="22"/>
          <w:szCs w:val="22"/>
        </w:rPr>
        <w:t>”</w:t>
      </w:r>
      <w:r w:rsidR="002B5150">
        <w:rPr>
          <w:rFonts w:asciiTheme="minorHAnsi" w:hAnsiTheme="minorHAnsi"/>
          <w:sz w:val="22"/>
          <w:szCs w:val="22"/>
        </w:rPr>
        <w:t>.</w:t>
      </w:r>
      <w:r w:rsidR="00B650F1">
        <w:rPr>
          <w:rFonts w:asciiTheme="minorHAnsi" w:hAnsiTheme="minorHAnsi"/>
          <w:sz w:val="22"/>
          <w:szCs w:val="22"/>
        </w:rPr>
        <w:t xml:space="preserve"> </w:t>
      </w:r>
      <w:r w:rsidR="00705EC7">
        <w:rPr>
          <w:rFonts w:asciiTheme="minorHAnsi" w:hAnsiTheme="minorHAnsi"/>
          <w:sz w:val="22"/>
          <w:szCs w:val="22"/>
        </w:rPr>
        <w:t xml:space="preserve">Details of the statistical tests performed are provided in the legends to Figures </w:t>
      </w:r>
      <w:r w:rsidR="000E52E4">
        <w:rPr>
          <w:rFonts w:asciiTheme="minorHAnsi" w:hAnsiTheme="minorHAnsi"/>
          <w:sz w:val="22"/>
          <w:szCs w:val="22"/>
        </w:rPr>
        <w:t>3</w:t>
      </w:r>
      <w:r w:rsidR="00705EC7">
        <w:rPr>
          <w:rFonts w:asciiTheme="minorHAnsi" w:hAnsiTheme="minorHAnsi"/>
          <w:sz w:val="22"/>
          <w:szCs w:val="22"/>
        </w:rPr>
        <w:t xml:space="preserve"> and </w:t>
      </w:r>
      <w:r w:rsidR="000E52E4">
        <w:rPr>
          <w:rFonts w:asciiTheme="minorHAnsi" w:hAnsiTheme="minorHAnsi"/>
          <w:sz w:val="22"/>
          <w:szCs w:val="22"/>
        </w:rPr>
        <w:t>4</w:t>
      </w:r>
      <w:r w:rsidR="00705EC7">
        <w:rPr>
          <w:rFonts w:asciiTheme="minorHAnsi" w:hAnsiTheme="minorHAnsi"/>
          <w:sz w:val="22"/>
          <w:szCs w:val="22"/>
        </w:rPr>
        <w:t>.</w:t>
      </w:r>
    </w:p>
    <w:p w14:paraId="13981FF0" w14:textId="77777777" w:rsidR="00705EC7" w:rsidRDefault="00705EC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6CFF415" w14:textId="0C86AEAE" w:rsidR="00BB01A4" w:rsidRDefault="0086425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number of samples included</w:t>
      </w:r>
      <w:r w:rsidR="00713CE2">
        <w:rPr>
          <w:rFonts w:asciiTheme="minorHAnsi" w:hAnsiTheme="minorHAnsi"/>
          <w:sz w:val="22"/>
          <w:szCs w:val="22"/>
        </w:rPr>
        <w:t xml:space="preserve"> </w:t>
      </w:r>
      <w:r>
        <w:rPr>
          <w:rFonts w:asciiTheme="minorHAnsi" w:hAnsiTheme="minorHAnsi"/>
          <w:sz w:val="22"/>
          <w:szCs w:val="22"/>
        </w:rPr>
        <w:t>in each experimental</w:t>
      </w:r>
      <w:r w:rsidR="00713CE2">
        <w:rPr>
          <w:rFonts w:asciiTheme="minorHAnsi" w:hAnsiTheme="minorHAnsi"/>
          <w:sz w:val="22"/>
          <w:szCs w:val="22"/>
        </w:rPr>
        <w:t xml:space="preserve"> group</w:t>
      </w:r>
      <w:r>
        <w:rPr>
          <w:rFonts w:asciiTheme="minorHAnsi" w:hAnsiTheme="minorHAnsi"/>
          <w:sz w:val="22"/>
          <w:szCs w:val="22"/>
        </w:rPr>
        <w:t xml:space="preserve"> (n)</w:t>
      </w:r>
      <w:r w:rsidR="00713CE2">
        <w:rPr>
          <w:rFonts w:asciiTheme="minorHAnsi" w:hAnsiTheme="minorHAnsi"/>
          <w:sz w:val="22"/>
          <w:szCs w:val="22"/>
        </w:rPr>
        <w:t xml:space="preserve"> is stated in </w:t>
      </w:r>
      <w:r>
        <w:rPr>
          <w:rFonts w:asciiTheme="minorHAnsi" w:hAnsiTheme="minorHAnsi"/>
          <w:sz w:val="22"/>
          <w:szCs w:val="22"/>
        </w:rPr>
        <w:t>the legends to F</w:t>
      </w:r>
      <w:r w:rsidR="00713CE2">
        <w:rPr>
          <w:rFonts w:asciiTheme="minorHAnsi" w:hAnsiTheme="minorHAnsi"/>
          <w:sz w:val="22"/>
          <w:szCs w:val="22"/>
        </w:rPr>
        <w:t>igure</w:t>
      </w:r>
      <w:r w:rsidR="00CF3E49">
        <w:rPr>
          <w:rFonts w:asciiTheme="minorHAnsi" w:hAnsiTheme="minorHAnsi"/>
          <w:sz w:val="22"/>
          <w:szCs w:val="22"/>
        </w:rPr>
        <w:t xml:space="preserve"> 1, </w:t>
      </w:r>
      <w:r w:rsidR="000E52E4">
        <w:rPr>
          <w:rFonts w:asciiTheme="minorHAnsi" w:hAnsiTheme="minorHAnsi"/>
          <w:sz w:val="22"/>
          <w:szCs w:val="22"/>
        </w:rPr>
        <w:t>3</w:t>
      </w:r>
      <w:r w:rsidR="00CF3E49">
        <w:rPr>
          <w:rFonts w:asciiTheme="minorHAnsi" w:hAnsiTheme="minorHAnsi"/>
          <w:sz w:val="22"/>
          <w:szCs w:val="22"/>
        </w:rPr>
        <w:t xml:space="preserve"> and </w:t>
      </w:r>
      <w:r w:rsidR="000E52E4">
        <w:rPr>
          <w:rFonts w:asciiTheme="minorHAnsi" w:hAnsiTheme="minorHAnsi"/>
          <w:sz w:val="22"/>
          <w:szCs w:val="22"/>
        </w:rPr>
        <w:t>4</w:t>
      </w:r>
      <w:r w:rsidR="00713CE2">
        <w:rPr>
          <w:rFonts w:asciiTheme="minorHAnsi" w:hAnsiTheme="minorHAnsi"/>
          <w:sz w:val="22"/>
          <w:szCs w:val="22"/>
        </w:rPr>
        <w:t xml:space="preserve"> legend</w:t>
      </w:r>
      <w:r w:rsidR="00CF3E49">
        <w:rPr>
          <w:rFonts w:asciiTheme="minorHAnsi" w:hAnsiTheme="minorHAnsi"/>
          <w:sz w:val="22"/>
          <w:szCs w:val="22"/>
        </w:rPr>
        <w:t>s</w:t>
      </w:r>
      <w:r w:rsidR="00705EC7">
        <w:rPr>
          <w:rFonts w:asciiTheme="minorHAnsi" w:hAnsiTheme="minorHAnsi"/>
          <w:sz w:val="22"/>
          <w:szCs w:val="22"/>
        </w:rPr>
        <w:t>,</w:t>
      </w:r>
      <w:r w:rsidR="00713CE2">
        <w:rPr>
          <w:rFonts w:asciiTheme="minorHAnsi" w:hAnsiTheme="minorHAnsi"/>
          <w:sz w:val="22"/>
          <w:szCs w:val="22"/>
        </w:rPr>
        <w:t xml:space="preserve"> and </w:t>
      </w:r>
      <w:r>
        <w:rPr>
          <w:rFonts w:asciiTheme="minorHAnsi" w:hAnsiTheme="minorHAnsi"/>
          <w:sz w:val="22"/>
          <w:szCs w:val="22"/>
        </w:rPr>
        <w:t>was greater</w:t>
      </w:r>
      <w:r w:rsidR="00713CE2">
        <w:rPr>
          <w:rFonts w:asciiTheme="minorHAnsi" w:hAnsiTheme="minorHAnsi"/>
          <w:sz w:val="22"/>
          <w:szCs w:val="22"/>
        </w:rPr>
        <w:t xml:space="preserve"> than 10</w:t>
      </w:r>
      <w:r>
        <w:rPr>
          <w:rFonts w:asciiTheme="minorHAnsi" w:hAnsiTheme="minorHAnsi"/>
          <w:sz w:val="22"/>
          <w:szCs w:val="22"/>
        </w:rPr>
        <w:t xml:space="preserve"> in all cases</w:t>
      </w:r>
      <w:r w:rsidR="00713CE2">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0641D63" w14:textId="655BA742" w:rsidR="00AD0C99" w:rsidRPr="00505C51" w:rsidRDefault="00AD0C9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Dissected</w:t>
      </w:r>
      <w:r w:rsidR="00595B69">
        <w:rPr>
          <w:rFonts w:asciiTheme="minorHAnsi" w:hAnsiTheme="minorHAnsi"/>
          <w:sz w:val="22"/>
          <w:szCs w:val="22"/>
        </w:rPr>
        <w:t xml:space="preserve"> gonads for each experiment were</w:t>
      </w:r>
      <w:r>
        <w:rPr>
          <w:rFonts w:asciiTheme="minorHAnsi" w:hAnsiTheme="minorHAnsi"/>
          <w:sz w:val="22"/>
          <w:szCs w:val="22"/>
        </w:rPr>
        <w:t xml:space="preserve"> allocated to diff</w:t>
      </w:r>
      <w:r w:rsidR="00595B69">
        <w:rPr>
          <w:rFonts w:asciiTheme="minorHAnsi" w:hAnsiTheme="minorHAnsi"/>
          <w:sz w:val="22"/>
          <w:szCs w:val="22"/>
        </w:rPr>
        <w:t>erent</w:t>
      </w:r>
      <w:r>
        <w:rPr>
          <w:rFonts w:asciiTheme="minorHAnsi" w:hAnsiTheme="minorHAnsi"/>
          <w:sz w:val="22"/>
          <w:szCs w:val="22"/>
        </w:rPr>
        <w:t xml:space="preserve"> </w:t>
      </w:r>
      <w:r w:rsidR="00595B69">
        <w:rPr>
          <w:rFonts w:asciiTheme="minorHAnsi" w:hAnsiTheme="minorHAnsi"/>
          <w:sz w:val="22"/>
          <w:szCs w:val="22"/>
        </w:rPr>
        <w:t>groups randomly upon dissection</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C1C69AA" w14:textId="56E47060" w:rsidR="008B6788" w:rsidRDefault="008B67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2</w:t>
      </w:r>
      <w:r w:rsidR="000E52E4">
        <w:rPr>
          <w:rFonts w:asciiTheme="minorHAnsi" w:hAnsiTheme="minorHAnsi"/>
          <w:sz w:val="22"/>
          <w:szCs w:val="22"/>
        </w:rPr>
        <w:t xml:space="preserve"> source data </w:t>
      </w:r>
      <w:r>
        <w:rPr>
          <w:rFonts w:asciiTheme="minorHAnsi" w:hAnsiTheme="minorHAnsi"/>
          <w:sz w:val="22"/>
          <w:szCs w:val="22"/>
        </w:rPr>
        <w:t>1 provides numerical data (normalized counts) used to construct the heat map shown in Figure 2A.</w:t>
      </w:r>
    </w:p>
    <w:p w14:paraId="736207B6" w14:textId="77777777" w:rsidR="000E52E4" w:rsidRDefault="000E52E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2CED4EB" w14:textId="3E252AE1" w:rsidR="000E52E4" w:rsidRDefault="000E52E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75057">
        <w:rPr>
          <w:rFonts w:asciiTheme="minorHAnsi" w:hAnsiTheme="minorHAnsi"/>
          <w:sz w:val="22"/>
          <w:szCs w:val="22"/>
        </w:rPr>
        <w:t xml:space="preserve">Sequences of guide RNAs and genotyping primers used for </w:t>
      </w:r>
      <w:r>
        <w:rPr>
          <w:rFonts w:asciiTheme="minorHAnsi" w:hAnsiTheme="minorHAnsi"/>
          <w:sz w:val="22"/>
          <w:szCs w:val="22"/>
        </w:rPr>
        <w:t xml:space="preserve">generating </w:t>
      </w:r>
      <w:r w:rsidRPr="00C75057">
        <w:rPr>
          <w:rFonts w:asciiTheme="minorHAnsi" w:hAnsiTheme="minorHAnsi"/>
          <w:i/>
          <w:sz w:val="22"/>
          <w:szCs w:val="22"/>
        </w:rPr>
        <w:t>Opsin9</w:t>
      </w:r>
      <w:r>
        <w:rPr>
          <w:rFonts w:asciiTheme="minorHAnsi" w:hAnsiTheme="minorHAnsi"/>
          <w:sz w:val="22"/>
          <w:szCs w:val="22"/>
        </w:rPr>
        <w:t xml:space="preserve"> mutant </w:t>
      </w:r>
      <w:r w:rsidRPr="00C75057">
        <w:rPr>
          <w:rFonts w:asciiTheme="minorHAnsi" w:hAnsiTheme="minorHAnsi"/>
          <w:i/>
          <w:sz w:val="22"/>
          <w:szCs w:val="22"/>
        </w:rPr>
        <w:t>Clytia</w:t>
      </w:r>
      <w:r>
        <w:rPr>
          <w:rFonts w:asciiTheme="minorHAnsi" w:hAnsiTheme="minorHAnsi"/>
          <w:sz w:val="22"/>
          <w:szCs w:val="22"/>
        </w:rPr>
        <w:t xml:space="preserve"> are provided in Figure3 source </w:t>
      </w:r>
      <w:proofErr w:type="gramStart"/>
      <w:r>
        <w:rPr>
          <w:rFonts w:asciiTheme="minorHAnsi" w:hAnsiTheme="minorHAnsi"/>
          <w:sz w:val="22"/>
          <w:szCs w:val="22"/>
        </w:rPr>
        <w:t>data .</w:t>
      </w:r>
      <w:proofErr w:type="gramEnd"/>
    </w:p>
    <w:p w14:paraId="3B777448" w14:textId="77777777" w:rsidR="008B6788" w:rsidRDefault="008B67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4A42BE2A" w:rsidR="00BC3CCE" w:rsidRDefault="00F10B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Sequence a</w:t>
      </w:r>
      <w:r w:rsidR="00AD0C99">
        <w:rPr>
          <w:rFonts w:asciiTheme="minorHAnsi" w:hAnsiTheme="minorHAnsi"/>
          <w:sz w:val="22"/>
          <w:szCs w:val="22"/>
        </w:rPr>
        <w:t xml:space="preserve">lignments </w:t>
      </w:r>
      <w:r>
        <w:rPr>
          <w:rFonts w:asciiTheme="minorHAnsi" w:hAnsiTheme="minorHAnsi"/>
          <w:sz w:val="22"/>
          <w:szCs w:val="22"/>
        </w:rPr>
        <w:t xml:space="preserve">for Figure </w:t>
      </w:r>
      <w:r w:rsidR="000E52E4">
        <w:rPr>
          <w:rFonts w:asciiTheme="minorHAnsi" w:hAnsiTheme="minorHAnsi"/>
          <w:sz w:val="22"/>
          <w:szCs w:val="22"/>
        </w:rPr>
        <w:t>6</w:t>
      </w:r>
      <w:r>
        <w:rPr>
          <w:rFonts w:asciiTheme="minorHAnsi" w:hAnsiTheme="minorHAnsi"/>
          <w:sz w:val="22"/>
          <w:szCs w:val="22"/>
        </w:rPr>
        <w:t xml:space="preserve"> and Figure </w:t>
      </w:r>
      <w:r w:rsidR="000E52E4">
        <w:rPr>
          <w:rFonts w:asciiTheme="minorHAnsi" w:hAnsiTheme="minorHAnsi"/>
          <w:sz w:val="22"/>
          <w:szCs w:val="22"/>
        </w:rPr>
        <w:t xml:space="preserve">6 </w:t>
      </w:r>
      <w:r>
        <w:rPr>
          <w:rFonts w:asciiTheme="minorHAnsi" w:hAnsiTheme="minorHAnsi"/>
          <w:sz w:val="22"/>
          <w:szCs w:val="22"/>
        </w:rPr>
        <w:t xml:space="preserve">supplement 1 and 2 </w:t>
      </w:r>
      <w:r w:rsidR="00AD0C99">
        <w:rPr>
          <w:rFonts w:asciiTheme="minorHAnsi" w:hAnsiTheme="minorHAnsi"/>
          <w:sz w:val="22"/>
          <w:szCs w:val="22"/>
        </w:rPr>
        <w:t>are provided</w:t>
      </w:r>
      <w:r w:rsidR="00B87AB6">
        <w:rPr>
          <w:rFonts w:asciiTheme="minorHAnsi" w:hAnsiTheme="minorHAnsi"/>
          <w:sz w:val="22"/>
          <w:szCs w:val="22"/>
        </w:rPr>
        <w:t xml:space="preserve"> in </w:t>
      </w:r>
      <w:r w:rsidR="000E52E4">
        <w:rPr>
          <w:rFonts w:asciiTheme="minorHAnsi" w:hAnsiTheme="minorHAnsi"/>
          <w:sz w:val="22"/>
          <w:szCs w:val="22"/>
        </w:rPr>
        <w:t xml:space="preserve">the four </w:t>
      </w:r>
      <w:r>
        <w:rPr>
          <w:rFonts w:asciiTheme="minorHAnsi" w:hAnsiTheme="minorHAnsi"/>
          <w:sz w:val="22"/>
          <w:szCs w:val="22"/>
        </w:rPr>
        <w:t xml:space="preserve">Figure </w:t>
      </w:r>
      <w:r w:rsidR="000E52E4">
        <w:rPr>
          <w:rFonts w:asciiTheme="minorHAnsi" w:hAnsiTheme="minorHAnsi"/>
          <w:sz w:val="22"/>
          <w:szCs w:val="22"/>
        </w:rPr>
        <w:t>6 source files</w:t>
      </w:r>
    </w:p>
    <w:p w14:paraId="4F71B124" w14:textId="77777777" w:rsidR="00C75057" w:rsidRDefault="00C750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ADF59" w14:textId="77777777" w:rsidR="00B650F1" w:rsidRDefault="00B650F1" w:rsidP="004215FE">
      <w:r>
        <w:separator/>
      </w:r>
    </w:p>
  </w:endnote>
  <w:endnote w:type="continuationSeparator" w:id="0">
    <w:p w14:paraId="1BD27A6E" w14:textId="77777777" w:rsidR="00B650F1" w:rsidRDefault="00B650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650F1" w:rsidRDefault="00B650F1"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650F1" w:rsidRDefault="00B650F1"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650F1" w:rsidRDefault="00B650F1">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650F1" w:rsidRPr="0009520A" w:rsidRDefault="00B650F1"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A7382E">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77777777" w:rsidR="00B650F1" w:rsidRPr="00062DBF" w:rsidRDefault="00B650F1" w:rsidP="0009520A">
    <w:pPr>
      <w:pStyle w:val="Pieddepage"/>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250E3" w14:textId="77777777" w:rsidR="00B650F1" w:rsidRDefault="00B650F1" w:rsidP="004215FE">
      <w:r>
        <w:separator/>
      </w:r>
    </w:p>
  </w:footnote>
  <w:footnote w:type="continuationSeparator" w:id="0">
    <w:p w14:paraId="7939B198" w14:textId="77777777" w:rsidR="00B650F1" w:rsidRDefault="00B650F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650F1" w:rsidRDefault="00B650F1"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69A2"/>
    <w:rsid w:val="00062DBF"/>
    <w:rsid w:val="00081D9F"/>
    <w:rsid w:val="00083FE8"/>
    <w:rsid w:val="0009444E"/>
    <w:rsid w:val="0009520A"/>
    <w:rsid w:val="00097ECB"/>
    <w:rsid w:val="000A32A6"/>
    <w:rsid w:val="000A38BC"/>
    <w:rsid w:val="000B2AEA"/>
    <w:rsid w:val="000C4C4F"/>
    <w:rsid w:val="000C773F"/>
    <w:rsid w:val="000D14EE"/>
    <w:rsid w:val="000D62F9"/>
    <w:rsid w:val="000E52E4"/>
    <w:rsid w:val="000F64EE"/>
    <w:rsid w:val="00100F97"/>
    <w:rsid w:val="001019CD"/>
    <w:rsid w:val="00104784"/>
    <w:rsid w:val="00110805"/>
    <w:rsid w:val="00125190"/>
    <w:rsid w:val="00133662"/>
    <w:rsid w:val="00133907"/>
    <w:rsid w:val="00142769"/>
    <w:rsid w:val="00146DE9"/>
    <w:rsid w:val="00147FFB"/>
    <w:rsid w:val="0015519A"/>
    <w:rsid w:val="001618D5"/>
    <w:rsid w:val="00175192"/>
    <w:rsid w:val="00180E61"/>
    <w:rsid w:val="0018771D"/>
    <w:rsid w:val="001D3EB6"/>
    <w:rsid w:val="001E1D59"/>
    <w:rsid w:val="00212F30"/>
    <w:rsid w:val="00217B9E"/>
    <w:rsid w:val="002336C6"/>
    <w:rsid w:val="00234AC5"/>
    <w:rsid w:val="00241081"/>
    <w:rsid w:val="00266462"/>
    <w:rsid w:val="002A068D"/>
    <w:rsid w:val="002A0ED1"/>
    <w:rsid w:val="002A7487"/>
    <w:rsid w:val="002B5150"/>
    <w:rsid w:val="002B65BE"/>
    <w:rsid w:val="002E1BE8"/>
    <w:rsid w:val="00307F5D"/>
    <w:rsid w:val="0031481F"/>
    <w:rsid w:val="003248ED"/>
    <w:rsid w:val="00370080"/>
    <w:rsid w:val="003951CE"/>
    <w:rsid w:val="003951E6"/>
    <w:rsid w:val="003E6609"/>
    <w:rsid w:val="003F19A6"/>
    <w:rsid w:val="003F5977"/>
    <w:rsid w:val="00402ADD"/>
    <w:rsid w:val="00406FF4"/>
    <w:rsid w:val="0041682E"/>
    <w:rsid w:val="004215FE"/>
    <w:rsid w:val="004242DB"/>
    <w:rsid w:val="00426FD0"/>
    <w:rsid w:val="004301A8"/>
    <w:rsid w:val="00441726"/>
    <w:rsid w:val="00441813"/>
    <w:rsid w:val="004505C5"/>
    <w:rsid w:val="00451B01"/>
    <w:rsid w:val="00455849"/>
    <w:rsid w:val="00471732"/>
    <w:rsid w:val="004A5C32"/>
    <w:rsid w:val="004B3586"/>
    <w:rsid w:val="004B41D4"/>
    <w:rsid w:val="004D5E59"/>
    <w:rsid w:val="004D602A"/>
    <w:rsid w:val="004D73CF"/>
    <w:rsid w:val="004E4945"/>
    <w:rsid w:val="004F451D"/>
    <w:rsid w:val="004F7B90"/>
    <w:rsid w:val="00505C51"/>
    <w:rsid w:val="00516A01"/>
    <w:rsid w:val="00521C39"/>
    <w:rsid w:val="0053000A"/>
    <w:rsid w:val="00550F13"/>
    <w:rsid w:val="005530AE"/>
    <w:rsid w:val="00555F44"/>
    <w:rsid w:val="00566103"/>
    <w:rsid w:val="005756EF"/>
    <w:rsid w:val="00592FC4"/>
    <w:rsid w:val="00595B69"/>
    <w:rsid w:val="005A358C"/>
    <w:rsid w:val="005B0A15"/>
    <w:rsid w:val="005D3A72"/>
    <w:rsid w:val="005E4D74"/>
    <w:rsid w:val="00605A12"/>
    <w:rsid w:val="006171E2"/>
    <w:rsid w:val="00627209"/>
    <w:rsid w:val="00634AC7"/>
    <w:rsid w:val="00657587"/>
    <w:rsid w:val="00661DCC"/>
    <w:rsid w:val="00672545"/>
    <w:rsid w:val="00685CCF"/>
    <w:rsid w:val="006A632B"/>
    <w:rsid w:val="006C06F5"/>
    <w:rsid w:val="006C7BC3"/>
    <w:rsid w:val="006E4A6C"/>
    <w:rsid w:val="006E6B2A"/>
    <w:rsid w:val="006F4689"/>
    <w:rsid w:val="00700103"/>
    <w:rsid w:val="00705EC7"/>
    <w:rsid w:val="007137E1"/>
    <w:rsid w:val="00713CE2"/>
    <w:rsid w:val="00755BC8"/>
    <w:rsid w:val="00762B36"/>
    <w:rsid w:val="00763BA5"/>
    <w:rsid w:val="0076524F"/>
    <w:rsid w:val="00767B26"/>
    <w:rsid w:val="00795CED"/>
    <w:rsid w:val="007B1EBA"/>
    <w:rsid w:val="007B6567"/>
    <w:rsid w:val="007B6D8A"/>
    <w:rsid w:val="007B7AF0"/>
    <w:rsid w:val="007C1A97"/>
    <w:rsid w:val="007C637A"/>
    <w:rsid w:val="007D18C3"/>
    <w:rsid w:val="007E54D8"/>
    <w:rsid w:val="007E5880"/>
    <w:rsid w:val="00800860"/>
    <w:rsid w:val="008071DA"/>
    <w:rsid w:val="0082410E"/>
    <w:rsid w:val="008531D3"/>
    <w:rsid w:val="00860995"/>
    <w:rsid w:val="00864250"/>
    <w:rsid w:val="00865914"/>
    <w:rsid w:val="008669DA"/>
    <w:rsid w:val="0087056D"/>
    <w:rsid w:val="00874048"/>
    <w:rsid w:val="00876F8F"/>
    <w:rsid w:val="00877644"/>
    <w:rsid w:val="00877729"/>
    <w:rsid w:val="0089040E"/>
    <w:rsid w:val="008A22A7"/>
    <w:rsid w:val="008B6788"/>
    <w:rsid w:val="008C692D"/>
    <w:rsid w:val="008C73C0"/>
    <w:rsid w:val="008D7885"/>
    <w:rsid w:val="008E7B0A"/>
    <w:rsid w:val="00912B0B"/>
    <w:rsid w:val="009205E9"/>
    <w:rsid w:val="0092438C"/>
    <w:rsid w:val="00941D04"/>
    <w:rsid w:val="00947818"/>
    <w:rsid w:val="00963CEF"/>
    <w:rsid w:val="00966569"/>
    <w:rsid w:val="00993065"/>
    <w:rsid w:val="009A0255"/>
    <w:rsid w:val="009A0661"/>
    <w:rsid w:val="009A3804"/>
    <w:rsid w:val="009A40D2"/>
    <w:rsid w:val="009A6778"/>
    <w:rsid w:val="009D0D28"/>
    <w:rsid w:val="009E6ACE"/>
    <w:rsid w:val="009E7B13"/>
    <w:rsid w:val="00A11EC6"/>
    <w:rsid w:val="00A131BD"/>
    <w:rsid w:val="00A32E20"/>
    <w:rsid w:val="00A5368C"/>
    <w:rsid w:val="00A62B52"/>
    <w:rsid w:val="00A653A7"/>
    <w:rsid w:val="00A7382E"/>
    <w:rsid w:val="00A84B3E"/>
    <w:rsid w:val="00A90E6B"/>
    <w:rsid w:val="00AA69AB"/>
    <w:rsid w:val="00AB5612"/>
    <w:rsid w:val="00AC49AA"/>
    <w:rsid w:val="00AD0C99"/>
    <w:rsid w:val="00AD7A8F"/>
    <w:rsid w:val="00AE7C75"/>
    <w:rsid w:val="00AF5736"/>
    <w:rsid w:val="00B124CC"/>
    <w:rsid w:val="00B17836"/>
    <w:rsid w:val="00B24C80"/>
    <w:rsid w:val="00B25462"/>
    <w:rsid w:val="00B330BD"/>
    <w:rsid w:val="00B4292F"/>
    <w:rsid w:val="00B57E8A"/>
    <w:rsid w:val="00B64119"/>
    <w:rsid w:val="00B650F1"/>
    <w:rsid w:val="00B72D2E"/>
    <w:rsid w:val="00B87AB6"/>
    <w:rsid w:val="00B94C5D"/>
    <w:rsid w:val="00BA4D1B"/>
    <w:rsid w:val="00BA5BB7"/>
    <w:rsid w:val="00BB00D0"/>
    <w:rsid w:val="00BB01A4"/>
    <w:rsid w:val="00BB55EC"/>
    <w:rsid w:val="00BC3CCE"/>
    <w:rsid w:val="00BE2F3D"/>
    <w:rsid w:val="00BF46F4"/>
    <w:rsid w:val="00BF5499"/>
    <w:rsid w:val="00C1184B"/>
    <w:rsid w:val="00C21D14"/>
    <w:rsid w:val="00C24CF7"/>
    <w:rsid w:val="00C30D35"/>
    <w:rsid w:val="00C42ECB"/>
    <w:rsid w:val="00C50F30"/>
    <w:rsid w:val="00C52A77"/>
    <w:rsid w:val="00C677AA"/>
    <w:rsid w:val="00C75057"/>
    <w:rsid w:val="00C820B0"/>
    <w:rsid w:val="00C8783A"/>
    <w:rsid w:val="00CC6EF3"/>
    <w:rsid w:val="00CD6AEC"/>
    <w:rsid w:val="00CE6849"/>
    <w:rsid w:val="00CF1CF0"/>
    <w:rsid w:val="00CF3E49"/>
    <w:rsid w:val="00CF4BBE"/>
    <w:rsid w:val="00CF6CB5"/>
    <w:rsid w:val="00D10224"/>
    <w:rsid w:val="00D44612"/>
    <w:rsid w:val="00D50299"/>
    <w:rsid w:val="00D57B18"/>
    <w:rsid w:val="00D74320"/>
    <w:rsid w:val="00D779BF"/>
    <w:rsid w:val="00D83D45"/>
    <w:rsid w:val="00D93937"/>
    <w:rsid w:val="00DA1133"/>
    <w:rsid w:val="00DE207A"/>
    <w:rsid w:val="00DE2719"/>
    <w:rsid w:val="00DF1913"/>
    <w:rsid w:val="00E007B4"/>
    <w:rsid w:val="00E234CA"/>
    <w:rsid w:val="00E26F54"/>
    <w:rsid w:val="00E35375"/>
    <w:rsid w:val="00E41364"/>
    <w:rsid w:val="00E51298"/>
    <w:rsid w:val="00E61AB4"/>
    <w:rsid w:val="00E67398"/>
    <w:rsid w:val="00E70517"/>
    <w:rsid w:val="00E870D1"/>
    <w:rsid w:val="00ED346E"/>
    <w:rsid w:val="00EE03A3"/>
    <w:rsid w:val="00EF7423"/>
    <w:rsid w:val="00F10B33"/>
    <w:rsid w:val="00F27DEC"/>
    <w:rsid w:val="00F3344F"/>
    <w:rsid w:val="00F60CF4"/>
    <w:rsid w:val="00F651BE"/>
    <w:rsid w:val="00FB2EEC"/>
    <w:rsid w:val="00FC1F40"/>
    <w:rsid w:val="00FD0F2C"/>
    <w:rsid w:val="00FE1CFE"/>
    <w:rsid w:val="00FE362B"/>
    <w:rsid w:val="00FE4396"/>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72806000">
      <w:bodyDiv w:val="1"/>
      <w:marLeft w:val="0"/>
      <w:marRight w:val="0"/>
      <w:marTop w:val="0"/>
      <w:marBottom w:val="0"/>
      <w:divBdr>
        <w:top w:val="none" w:sz="0" w:space="0" w:color="auto"/>
        <w:left w:val="none" w:sz="0" w:space="0" w:color="auto"/>
        <w:bottom w:val="none" w:sz="0" w:space="0" w:color="auto"/>
        <w:right w:val="none" w:sz="0" w:space="0" w:color="auto"/>
      </w:divBdr>
    </w:div>
    <w:div w:id="1522470508">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35ABF-F3EC-DF4D-B637-EFFEFF5C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1341</Words>
  <Characters>7378</Characters>
  <Application>Microsoft Macintosh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8702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Evelyn Houliston</cp:lastModifiedBy>
  <cp:revision>10</cp:revision>
  <dcterms:created xsi:type="dcterms:W3CDTF">2017-12-02T07:40:00Z</dcterms:created>
  <dcterms:modified xsi:type="dcterms:W3CDTF">2017-12-03T20:42:00Z</dcterms:modified>
</cp:coreProperties>
</file>