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43B9D9" w14:textId="6C355DBE" w:rsidR="00F95702" w:rsidRPr="00F95702" w:rsidRDefault="00BE6E8A">
      <w:pPr>
        <w:rPr>
          <w:rFonts w:ascii="Arial" w:hAnsi="Arial"/>
          <w:b/>
        </w:rPr>
      </w:pPr>
      <w:r>
        <w:rPr>
          <w:rFonts w:ascii="Arial" w:hAnsi="Arial"/>
          <w:b/>
        </w:rPr>
        <w:t>Supplemental File 1a</w:t>
      </w:r>
      <w:r w:rsidR="00F665DC">
        <w:rPr>
          <w:rFonts w:ascii="Arial" w:hAnsi="Arial"/>
          <w:b/>
        </w:rPr>
        <w:t xml:space="preserve"> </w:t>
      </w:r>
    </w:p>
    <w:p w14:paraId="183DA2E2" w14:textId="77777777" w:rsidR="00F95702" w:rsidRDefault="00F95702"/>
    <w:tbl>
      <w:tblPr>
        <w:tblStyle w:val="TableGrid"/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276"/>
        <w:gridCol w:w="5954"/>
        <w:gridCol w:w="1984"/>
      </w:tblGrid>
      <w:tr w:rsidR="004822CB" w14:paraId="26B3331C" w14:textId="77777777" w:rsidTr="00F95702">
        <w:trPr>
          <w:trHeight w:val="759"/>
        </w:trPr>
        <w:tc>
          <w:tcPr>
            <w:tcW w:w="1276" w:type="dxa"/>
          </w:tcPr>
          <w:p w14:paraId="6ED7BD50" w14:textId="7EA393DF" w:rsidR="00BB262C" w:rsidRPr="00636243" w:rsidRDefault="00BE4B43" w:rsidP="00BE4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36243">
              <w:rPr>
                <w:rFonts w:ascii="Arial" w:hAnsi="Arial" w:cs="Arial"/>
                <w:b/>
                <w:color w:val="000000"/>
                <w:sz w:val="20"/>
                <w:szCs w:val="20"/>
              </w:rPr>
              <w:t>Strains</w:t>
            </w:r>
          </w:p>
        </w:tc>
        <w:tc>
          <w:tcPr>
            <w:tcW w:w="5954" w:type="dxa"/>
          </w:tcPr>
          <w:p w14:paraId="6586A9B6" w14:textId="646CC553" w:rsidR="00BB262C" w:rsidRPr="00636243" w:rsidRDefault="00BE4B43" w:rsidP="00BE4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36243">
              <w:rPr>
                <w:rFonts w:ascii="Arial" w:hAnsi="Arial" w:cs="Arial"/>
                <w:b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1984" w:type="dxa"/>
          </w:tcPr>
          <w:p w14:paraId="7A298A7F" w14:textId="3BDAEFF9" w:rsidR="00BB262C" w:rsidRPr="00636243" w:rsidRDefault="00BE4B43" w:rsidP="00BE4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36243">
              <w:rPr>
                <w:rFonts w:ascii="Arial" w:hAnsi="Arial" w:cs="Arial"/>
                <w:b/>
                <w:color w:val="000000"/>
                <w:sz w:val="20"/>
                <w:szCs w:val="20"/>
              </w:rPr>
              <w:t>Reference</w:t>
            </w:r>
          </w:p>
        </w:tc>
      </w:tr>
      <w:tr w:rsidR="00F93BCB" w:rsidRPr="004822CB" w14:paraId="5871D10F" w14:textId="77777777" w:rsidTr="00F93BCB">
        <w:trPr>
          <w:trHeight w:val="759"/>
        </w:trPr>
        <w:tc>
          <w:tcPr>
            <w:tcW w:w="1276" w:type="dxa"/>
          </w:tcPr>
          <w:p w14:paraId="1C5741CA" w14:textId="77777777" w:rsidR="00F93BCB" w:rsidRPr="004822CB" w:rsidRDefault="00F93BCB" w:rsidP="00F93B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BY4741</w:t>
            </w:r>
          </w:p>
        </w:tc>
        <w:tc>
          <w:tcPr>
            <w:tcW w:w="5954" w:type="dxa"/>
          </w:tcPr>
          <w:p w14:paraId="5A83B254" w14:textId="77777777" w:rsidR="00F93BCB" w:rsidRPr="004822CB" w:rsidRDefault="00F93BCB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MATa</w:t>
            </w:r>
            <w:proofErr w:type="spellEnd"/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822CB">
              <w:rPr>
                <w:rFonts w:ascii="Arial" w:hAnsi="Arial" w:cs="Arial"/>
                <w:i/>
                <w:color w:val="000000"/>
                <w:sz w:val="20"/>
                <w:szCs w:val="20"/>
              </w:rPr>
              <w:t>his3∆1 leu2∆0 met15∆0 ura3∆0</w:t>
            </w:r>
          </w:p>
        </w:tc>
        <w:tc>
          <w:tcPr>
            <w:tcW w:w="1984" w:type="dxa"/>
          </w:tcPr>
          <w:p w14:paraId="095D3974" w14:textId="77777777" w:rsidR="00F93BCB" w:rsidRPr="004822CB" w:rsidRDefault="00F93BCB" w:rsidP="00F93B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Euroscarf</w:t>
            </w:r>
            <w:proofErr w:type="spellEnd"/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 xml:space="preserve"> Library</w:t>
            </w:r>
          </w:p>
        </w:tc>
      </w:tr>
      <w:tr w:rsidR="00DB3DE5" w:rsidRPr="004822CB" w14:paraId="0C724A16" w14:textId="77777777" w:rsidTr="00F93BCB">
        <w:trPr>
          <w:trHeight w:val="759"/>
          <w:ins w:id="0" w:author="University Osnabrueck" w:date="2018-01-25T10:41:00Z"/>
        </w:trPr>
        <w:tc>
          <w:tcPr>
            <w:tcW w:w="1276" w:type="dxa"/>
          </w:tcPr>
          <w:p w14:paraId="34A1A8FE" w14:textId="1790E152" w:rsidR="00DB3DE5" w:rsidRPr="004822CB" w:rsidRDefault="00DB3DE5" w:rsidP="00F93BCB">
            <w:pPr>
              <w:widowControl w:val="0"/>
              <w:autoSpaceDE w:val="0"/>
              <w:autoSpaceDN w:val="0"/>
              <w:adjustRightInd w:val="0"/>
              <w:jc w:val="both"/>
              <w:rPr>
                <w:ins w:id="1" w:author="University Osnabrueck" w:date="2018-01-25T10:41:00Z"/>
                <w:rFonts w:ascii="Arial" w:hAnsi="Arial" w:cs="Arial"/>
                <w:color w:val="000000"/>
                <w:sz w:val="20"/>
                <w:szCs w:val="20"/>
              </w:rPr>
            </w:pPr>
            <w:ins w:id="2" w:author="University Osnabrueck" w:date="2018-01-25T10:41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BY4742</w:t>
              </w:r>
            </w:ins>
          </w:p>
        </w:tc>
        <w:tc>
          <w:tcPr>
            <w:tcW w:w="5954" w:type="dxa"/>
          </w:tcPr>
          <w:p w14:paraId="38DCD5B7" w14:textId="61E4B2FE" w:rsidR="00DB3DE5" w:rsidRPr="004822CB" w:rsidRDefault="00DB3DE5" w:rsidP="00D2697C">
            <w:pPr>
              <w:widowControl w:val="0"/>
              <w:autoSpaceDE w:val="0"/>
              <w:autoSpaceDN w:val="0"/>
              <w:adjustRightInd w:val="0"/>
              <w:rPr>
                <w:ins w:id="3" w:author="University Osnabrueck" w:date="2018-01-25T10:41:00Z"/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ins w:id="4" w:author="University Osnabrueck" w:date="2018-01-25T10:42:00Z">
              <w:r w:rsidRPr="00DB3DE5">
                <w:rPr>
                  <w:rFonts w:ascii="Arial" w:hAnsi="Arial" w:cs="Arial" w:hint="eastAsia"/>
                  <w:color w:val="000000"/>
                  <w:sz w:val="20"/>
                  <w:szCs w:val="20"/>
                </w:rPr>
                <w:t>MATalpha</w:t>
              </w:r>
              <w:proofErr w:type="spellEnd"/>
              <w:r w:rsidRPr="00DB3DE5">
                <w:rPr>
                  <w:rFonts w:ascii="Arial" w:hAnsi="Arial" w:cs="Arial" w:hint="eastAsia"/>
                  <w:color w:val="000000"/>
                  <w:sz w:val="20"/>
                  <w:szCs w:val="20"/>
                </w:rPr>
                <w:t xml:space="preserve"> </w:t>
              </w:r>
              <w:r w:rsidRPr="00DB3DE5">
                <w:rPr>
                  <w:rFonts w:ascii="Arial" w:hAnsi="Arial" w:cs="Arial"/>
                  <w:i/>
                  <w:color w:val="000000"/>
                  <w:sz w:val="20"/>
                  <w:szCs w:val="20"/>
                  <w:rPrChange w:id="5" w:author="University Osnabrueck" w:date="2018-01-25T10:46:00Z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PrChange>
                </w:rPr>
                <w:t>his3</w:t>
              </w:r>
              <w:r w:rsidRPr="00DB3DE5">
                <w:rPr>
                  <w:rFonts w:ascii="Arial" w:hAnsi="Arial" w:cs="Arial" w:hint="eastAsia"/>
                  <w:i/>
                  <w:color w:val="000000"/>
                  <w:sz w:val="20"/>
                  <w:szCs w:val="20"/>
                  <w:rPrChange w:id="6" w:author="University Osnabrueck" w:date="2018-01-25T10:46:00Z">
                    <w:rPr>
                      <w:rFonts w:ascii="Arial" w:hAnsi="Arial" w:cs="Arial" w:hint="eastAsia"/>
                      <w:color w:val="000000"/>
                      <w:sz w:val="20"/>
                      <w:szCs w:val="20"/>
                    </w:rPr>
                  </w:rPrChange>
                </w:rPr>
                <w:t>Δ</w:t>
              </w:r>
              <w:r w:rsidRPr="00DB3DE5">
                <w:rPr>
                  <w:rFonts w:ascii="Arial" w:hAnsi="Arial" w:cs="Arial"/>
                  <w:i/>
                  <w:color w:val="000000"/>
                  <w:sz w:val="20"/>
                  <w:szCs w:val="20"/>
                  <w:rPrChange w:id="7" w:author="University Osnabrueck" w:date="2018-01-25T10:46:00Z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PrChange>
                </w:rPr>
                <w:t>1 leu2</w:t>
              </w:r>
              <w:r w:rsidRPr="00DB3DE5">
                <w:rPr>
                  <w:rFonts w:ascii="Arial" w:hAnsi="Arial" w:cs="Arial" w:hint="eastAsia"/>
                  <w:i/>
                  <w:color w:val="000000"/>
                  <w:sz w:val="20"/>
                  <w:szCs w:val="20"/>
                  <w:rPrChange w:id="8" w:author="University Osnabrueck" w:date="2018-01-25T10:46:00Z">
                    <w:rPr>
                      <w:rFonts w:ascii="Arial" w:hAnsi="Arial" w:cs="Arial" w:hint="eastAsia"/>
                      <w:color w:val="000000"/>
                      <w:sz w:val="20"/>
                      <w:szCs w:val="20"/>
                    </w:rPr>
                  </w:rPrChange>
                </w:rPr>
                <w:t>Δ</w:t>
              </w:r>
              <w:r w:rsidRPr="00DB3DE5">
                <w:rPr>
                  <w:rFonts w:ascii="Arial" w:hAnsi="Arial" w:cs="Arial"/>
                  <w:i/>
                  <w:color w:val="000000"/>
                  <w:sz w:val="20"/>
                  <w:szCs w:val="20"/>
                  <w:rPrChange w:id="9" w:author="University Osnabrueck" w:date="2018-01-25T10:46:00Z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PrChange>
                </w:rPr>
                <w:t>0 lys2</w:t>
              </w:r>
              <w:r w:rsidRPr="00DB3DE5">
                <w:rPr>
                  <w:rFonts w:ascii="Arial" w:hAnsi="Arial" w:cs="Arial" w:hint="eastAsia"/>
                  <w:i/>
                  <w:color w:val="000000"/>
                  <w:sz w:val="20"/>
                  <w:szCs w:val="20"/>
                  <w:rPrChange w:id="10" w:author="University Osnabrueck" w:date="2018-01-25T10:46:00Z">
                    <w:rPr>
                      <w:rFonts w:ascii="Arial" w:hAnsi="Arial" w:cs="Arial" w:hint="eastAsia"/>
                      <w:color w:val="000000"/>
                      <w:sz w:val="20"/>
                      <w:szCs w:val="20"/>
                    </w:rPr>
                  </w:rPrChange>
                </w:rPr>
                <w:t>Δ</w:t>
              </w:r>
              <w:r w:rsidRPr="00DB3DE5">
                <w:rPr>
                  <w:rFonts w:ascii="Arial" w:hAnsi="Arial" w:cs="Arial"/>
                  <w:i/>
                  <w:color w:val="000000"/>
                  <w:sz w:val="20"/>
                  <w:szCs w:val="20"/>
                  <w:rPrChange w:id="11" w:author="University Osnabrueck" w:date="2018-01-25T10:46:00Z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PrChange>
                </w:rPr>
                <w:t>0 ura3</w:t>
              </w:r>
              <w:r w:rsidRPr="00DB3DE5">
                <w:rPr>
                  <w:rFonts w:ascii="Arial" w:hAnsi="Arial" w:cs="Arial" w:hint="eastAsia"/>
                  <w:i/>
                  <w:color w:val="000000"/>
                  <w:sz w:val="20"/>
                  <w:szCs w:val="20"/>
                  <w:rPrChange w:id="12" w:author="University Osnabrueck" w:date="2018-01-25T10:46:00Z">
                    <w:rPr>
                      <w:rFonts w:ascii="Arial" w:hAnsi="Arial" w:cs="Arial" w:hint="eastAsia"/>
                      <w:color w:val="000000"/>
                      <w:sz w:val="20"/>
                      <w:szCs w:val="20"/>
                    </w:rPr>
                  </w:rPrChange>
                </w:rPr>
                <w:t>Δ</w:t>
              </w:r>
              <w:r w:rsidRPr="00DB3DE5">
                <w:rPr>
                  <w:rFonts w:ascii="Arial" w:hAnsi="Arial" w:cs="Arial"/>
                  <w:i/>
                  <w:color w:val="000000"/>
                  <w:sz w:val="20"/>
                  <w:szCs w:val="20"/>
                  <w:rPrChange w:id="13" w:author="University Osnabrueck" w:date="2018-01-25T10:46:00Z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PrChange>
                </w:rPr>
                <w:t>0</w:t>
              </w:r>
            </w:ins>
          </w:p>
        </w:tc>
        <w:tc>
          <w:tcPr>
            <w:tcW w:w="1984" w:type="dxa"/>
          </w:tcPr>
          <w:p w14:paraId="0AFFA53A" w14:textId="22C89B51" w:rsidR="00DB3DE5" w:rsidRPr="004822CB" w:rsidRDefault="00DB3DE5" w:rsidP="00F93BCB">
            <w:pPr>
              <w:widowControl w:val="0"/>
              <w:autoSpaceDE w:val="0"/>
              <w:autoSpaceDN w:val="0"/>
              <w:adjustRightInd w:val="0"/>
              <w:rPr>
                <w:ins w:id="14" w:author="University Osnabrueck" w:date="2018-01-25T10:41:00Z"/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ins w:id="15" w:author="University Osnabrueck" w:date="2018-01-25T10:46:00Z">
              <w:r w:rsidRPr="004822CB">
                <w:rPr>
                  <w:rFonts w:ascii="Arial" w:hAnsi="Arial" w:cs="Arial"/>
                  <w:color w:val="000000"/>
                  <w:sz w:val="20"/>
                  <w:szCs w:val="20"/>
                </w:rPr>
                <w:t>Euroscarf</w:t>
              </w:r>
              <w:proofErr w:type="spellEnd"/>
              <w:r w:rsidRPr="004822CB"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Library</w:t>
              </w:r>
            </w:ins>
          </w:p>
        </w:tc>
      </w:tr>
      <w:tr w:rsidR="004822CB" w14:paraId="74854EE5" w14:textId="77777777" w:rsidTr="00F95702">
        <w:trPr>
          <w:trHeight w:val="759"/>
        </w:trPr>
        <w:tc>
          <w:tcPr>
            <w:tcW w:w="1276" w:type="dxa"/>
          </w:tcPr>
          <w:p w14:paraId="43BC6E25" w14:textId="7A8E921F" w:rsidR="00BE4B43" w:rsidRPr="004822CB" w:rsidRDefault="00BE4B43" w:rsidP="00F93B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BY47</w:t>
            </w:r>
            <w:r w:rsidR="00F93BCB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954" w:type="dxa"/>
          </w:tcPr>
          <w:p w14:paraId="2EDA6B64" w14:textId="3BBC3953" w:rsidR="00BE4B43" w:rsidRPr="004822CB" w:rsidRDefault="00BE4B43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MATa</w:t>
            </w:r>
            <w:proofErr w:type="spellEnd"/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93BCB" w:rsidRPr="00F93BCB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his3∆200</w:t>
            </w:r>
            <w:proofErr w:type="gramEnd"/>
            <w:r w:rsidR="00F93BCB" w:rsidRPr="00F93BCB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leu2∆0 met15∆0 trp1∆63 ura3∆0</w:t>
            </w:r>
          </w:p>
        </w:tc>
        <w:tc>
          <w:tcPr>
            <w:tcW w:w="1984" w:type="dxa"/>
          </w:tcPr>
          <w:p w14:paraId="0C56AF07" w14:textId="7EC7B5C4" w:rsidR="00BE4B43" w:rsidRPr="004822CB" w:rsidRDefault="00BE4B43" w:rsidP="00DA59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Euroscarf</w:t>
            </w:r>
            <w:proofErr w:type="spellEnd"/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 xml:space="preserve"> Library</w:t>
            </w:r>
          </w:p>
        </w:tc>
      </w:tr>
      <w:tr w:rsidR="004822CB" w14:paraId="426C3D60" w14:textId="77777777" w:rsidTr="00F95702">
        <w:trPr>
          <w:trHeight w:val="759"/>
        </w:trPr>
        <w:tc>
          <w:tcPr>
            <w:tcW w:w="1276" w:type="dxa"/>
          </w:tcPr>
          <w:p w14:paraId="39309F9A" w14:textId="0D1CC860" w:rsidR="00BE4B43" w:rsidRPr="004822CB" w:rsidRDefault="0002739E" w:rsidP="00BE4B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739E">
              <w:rPr>
                <w:rFonts w:ascii="Arial" w:hAnsi="Arial" w:cs="Arial"/>
                <w:color w:val="000000"/>
                <w:sz w:val="20"/>
                <w:szCs w:val="20"/>
              </w:rPr>
              <w:t>SEY6210</w:t>
            </w:r>
          </w:p>
        </w:tc>
        <w:tc>
          <w:tcPr>
            <w:tcW w:w="5954" w:type="dxa"/>
          </w:tcPr>
          <w:p w14:paraId="1967ACE4" w14:textId="317319DF" w:rsidR="00BE4B43" w:rsidRPr="004822CB" w:rsidRDefault="0002739E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2739E">
              <w:rPr>
                <w:rFonts w:ascii="Arial" w:hAnsi="Arial" w:cs="Arial"/>
                <w:color w:val="000000"/>
                <w:sz w:val="20"/>
                <w:szCs w:val="20"/>
              </w:rPr>
              <w:t>MATalpha</w:t>
            </w:r>
            <w:proofErr w:type="spellEnd"/>
            <w:r w:rsidRPr="0002739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2739E">
              <w:rPr>
                <w:rFonts w:ascii="Arial" w:hAnsi="Arial" w:cs="Arial"/>
                <w:i/>
                <w:color w:val="000000"/>
                <w:sz w:val="20"/>
                <w:szCs w:val="20"/>
              </w:rPr>
              <w:t>leu2-3 leu2-112 ura3-52 his3-∆200 trp1-∆101 lys2-801 suc2-∆9 GAL</w:t>
            </w:r>
          </w:p>
        </w:tc>
        <w:tc>
          <w:tcPr>
            <w:tcW w:w="1984" w:type="dxa"/>
          </w:tcPr>
          <w:p w14:paraId="3960676B" w14:textId="4B4E3EB4" w:rsidR="00BE4B43" w:rsidRPr="004822CB" w:rsidRDefault="0002739E" w:rsidP="00DA59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2739E">
              <w:rPr>
                <w:rFonts w:ascii="Arial" w:hAnsi="Arial" w:cs="Arial"/>
                <w:color w:val="000000"/>
                <w:sz w:val="20"/>
                <w:szCs w:val="20"/>
              </w:rPr>
              <w:t>Reggiori</w:t>
            </w:r>
            <w:proofErr w:type="spellEnd"/>
            <w:r w:rsidRPr="0002739E">
              <w:rPr>
                <w:rFonts w:ascii="Arial" w:hAnsi="Arial" w:cs="Arial"/>
                <w:color w:val="000000"/>
                <w:sz w:val="20"/>
                <w:szCs w:val="20"/>
              </w:rPr>
              <w:t xml:space="preserve"> F</w:t>
            </w:r>
          </w:p>
        </w:tc>
      </w:tr>
      <w:tr w:rsidR="00D153DE" w14:paraId="6ACC93D7" w14:textId="77777777" w:rsidTr="00F95702">
        <w:trPr>
          <w:trHeight w:val="759"/>
        </w:trPr>
        <w:tc>
          <w:tcPr>
            <w:tcW w:w="1276" w:type="dxa"/>
          </w:tcPr>
          <w:p w14:paraId="4D7B6CFB" w14:textId="64D8086A" w:rsidR="00D153DE" w:rsidRPr="004822CB" w:rsidRDefault="00D153DE" w:rsidP="000E7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CUY2470</w:t>
            </w:r>
          </w:p>
        </w:tc>
        <w:tc>
          <w:tcPr>
            <w:tcW w:w="5954" w:type="dxa"/>
          </w:tcPr>
          <w:p w14:paraId="1310C29C" w14:textId="2F836408" w:rsidR="00D153DE" w:rsidRPr="004822CB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BY4732;</w:t>
            </w:r>
            <w:r w:rsidR="00801C6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153DE" w:rsidRPr="00D153DE">
              <w:rPr>
                <w:rFonts w:ascii="Arial" w:hAnsi="Arial" w:cs="Arial"/>
                <w:i/>
                <w:color w:val="000000"/>
                <w:sz w:val="20"/>
                <w:szCs w:val="20"/>
              </w:rPr>
              <w:t>CCZ1</w:t>
            </w:r>
            <w:proofErr w:type="gramStart"/>
            <w:r w:rsidR="00D153DE" w:rsidRPr="00D153DE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="00D153DE" w:rsidRPr="00D153DE">
              <w:rPr>
                <w:rFonts w:ascii="Arial" w:hAnsi="Arial" w:cs="Arial"/>
                <w:i/>
                <w:color w:val="000000"/>
                <w:sz w:val="20"/>
                <w:szCs w:val="20"/>
              </w:rPr>
              <w:t>TRP1-GAL1pr MON1::HIS3MX6-GAL1pr  CCZ1::TAP-URA3</w:t>
            </w:r>
          </w:p>
        </w:tc>
        <w:tc>
          <w:tcPr>
            <w:tcW w:w="1984" w:type="dxa"/>
          </w:tcPr>
          <w:p w14:paraId="08DCE5D4" w14:textId="77777777" w:rsidR="00535265" w:rsidRPr="00535265" w:rsidRDefault="00535265" w:rsidP="0053526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35265">
              <w:rPr>
                <w:rFonts w:ascii="Arial" w:hAnsi="Arial" w:cs="Arial"/>
                <w:color w:val="000000"/>
                <w:sz w:val="20"/>
                <w:szCs w:val="20"/>
              </w:rPr>
              <w:t>Nordmann</w:t>
            </w:r>
            <w:proofErr w:type="spellEnd"/>
            <w:r w:rsidRPr="0053526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506A3F5" w14:textId="1465CF4B" w:rsidR="00D153DE" w:rsidRPr="004822CB" w:rsidRDefault="00535265" w:rsidP="0053526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et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al</w:t>
            </w:r>
            <w:r w:rsidRPr="00535265">
              <w:rPr>
                <w:rFonts w:ascii="Arial" w:hAnsi="Arial" w:cs="Arial"/>
                <w:color w:val="000000"/>
                <w:sz w:val="20"/>
                <w:szCs w:val="20"/>
              </w:rPr>
              <w:t>., 2010</w:t>
            </w:r>
          </w:p>
        </w:tc>
      </w:tr>
      <w:tr w:rsidR="003A77D4" w14:paraId="64E383F5" w14:textId="77777777" w:rsidTr="00F95702">
        <w:trPr>
          <w:trHeight w:val="759"/>
        </w:trPr>
        <w:tc>
          <w:tcPr>
            <w:tcW w:w="1276" w:type="dxa"/>
          </w:tcPr>
          <w:p w14:paraId="455094E5" w14:textId="5AB115AD" w:rsidR="003A77D4" w:rsidRPr="004822CB" w:rsidRDefault="003A77D4" w:rsidP="00B968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CUY4096</w:t>
            </w:r>
          </w:p>
        </w:tc>
        <w:tc>
          <w:tcPr>
            <w:tcW w:w="5954" w:type="dxa"/>
          </w:tcPr>
          <w:p w14:paraId="3F6CDD59" w14:textId="41F68955" w:rsidR="003A77D4" w:rsidRPr="004822CB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BY4732;</w:t>
            </w:r>
            <w:r w:rsidRPr="003A77D4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CCZ1</w:t>
            </w:r>
            <w:proofErr w:type="gramStart"/>
            <w:r w:rsidRPr="003A77D4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3A77D4">
              <w:rPr>
                <w:rFonts w:ascii="Arial" w:hAnsi="Arial" w:cs="Arial"/>
                <w:i/>
                <w:color w:val="000000"/>
                <w:sz w:val="20"/>
                <w:szCs w:val="20"/>
              </w:rPr>
              <w:t>TRP1-GAL1pr MON1::HIS3MX6-GAL1pr CCZ1(1-168aa)::TAP-URA3</w:t>
            </w:r>
          </w:p>
        </w:tc>
        <w:tc>
          <w:tcPr>
            <w:tcW w:w="1984" w:type="dxa"/>
          </w:tcPr>
          <w:p w14:paraId="09F7E318" w14:textId="77777777" w:rsidR="003A77D4" w:rsidRPr="003A77D4" w:rsidRDefault="003A77D4" w:rsidP="003A77D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3A77D4">
              <w:rPr>
                <w:rFonts w:ascii="Arial" w:hAnsi="Arial" w:cs="Arial"/>
                <w:color w:val="000000"/>
                <w:sz w:val="20"/>
                <w:szCs w:val="20"/>
              </w:rPr>
              <w:t>Nordmann</w:t>
            </w:r>
            <w:proofErr w:type="spellEnd"/>
            <w:r w:rsidRPr="003A77D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5CFCA77" w14:textId="77777777" w:rsidR="003A77D4" w:rsidRPr="003A77D4" w:rsidRDefault="003A77D4" w:rsidP="003A77D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3A77D4">
              <w:rPr>
                <w:rFonts w:ascii="Arial" w:hAnsi="Arial" w:cs="Arial"/>
                <w:color w:val="000000"/>
                <w:sz w:val="20"/>
                <w:szCs w:val="20"/>
              </w:rPr>
              <w:t>et</w:t>
            </w:r>
            <w:proofErr w:type="gramEnd"/>
            <w:r w:rsidRPr="003A77D4">
              <w:rPr>
                <w:rFonts w:ascii="Arial" w:hAnsi="Arial" w:cs="Arial"/>
                <w:color w:val="000000"/>
                <w:sz w:val="20"/>
                <w:szCs w:val="20"/>
              </w:rPr>
              <w:t xml:space="preserve"> al., 2010</w:t>
            </w:r>
          </w:p>
          <w:p w14:paraId="4E747619" w14:textId="3AEBFA8E" w:rsidR="003A77D4" w:rsidRPr="004822CB" w:rsidRDefault="003A77D4" w:rsidP="00DA59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568B" w14:paraId="75B65F07" w14:textId="77777777" w:rsidTr="00F95702">
        <w:trPr>
          <w:trHeight w:val="759"/>
        </w:trPr>
        <w:tc>
          <w:tcPr>
            <w:tcW w:w="1276" w:type="dxa"/>
          </w:tcPr>
          <w:p w14:paraId="53B8830D" w14:textId="77A9F555" w:rsidR="006F568B" w:rsidRDefault="006F568B" w:rsidP="00B968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CUY9508</w:t>
            </w:r>
          </w:p>
        </w:tc>
        <w:tc>
          <w:tcPr>
            <w:tcW w:w="5954" w:type="dxa"/>
          </w:tcPr>
          <w:p w14:paraId="6888679B" w14:textId="158887B4" w:rsidR="006F568B" w:rsidRDefault="006F568B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BY4732; </w:t>
            </w:r>
            <w:r w:rsidRPr="006F568B">
              <w:rPr>
                <w:rFonts w:ascii="Arial" w:hAnsi="Arial" w:cs="Arial"/>
                <w:i/>
                <w:color w:val="000000"/>
                <w:sz w:val="20"/>
                <w:szCs w:val="20"/>
              </w:rPr>
              <w:t>MON1</w:t>
            </w:r>
            <w:proofErr w:type="gramStart"/>
            <w:r w:rsidRPr="006F568B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6F568B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HIS3MX6-GAL1pr </w:t>
            </w:r>
            <w:r w:rsidR="007E4A0E">
              <w:rPr>
                <w:rFonts w:ascii="Arial" w:hAnsi="Arial" w:cs="Arial"/>
                <w:i/>
                <w:color w:val="000000"/>
                <w:sz w:val="20"/>
                <w:szCs w:val="20"/>
              </w:rPr>
              <w:t>CCZ</w:t>
            </w:r>
            <w:r w:rsidRPr="006F568B">
              <w:rPr>
                <w:rFonts w:ascii="Arial" w:hAnsi="Arial" w:cs="Arial"/>
                <w:i/>
                <w:color w:val="000000"/>
                <w:sz w:val="20"/>
                <w:szCs w:val="20"/>
              </w:rPr>
              <w:t>1::hphNT1 pRS406-GAL1pr-C</w:t>
            </w:r>
            <w:r w:rsidR="0022084A">
              <w:rPr>
                <w:rFonts w:ascii="Arial" w:hAnsi="Arial" w:cs="Arial"/>
                <w:i/>
                <w:color w:val="000000"/>
                <w:sz w:val="20"/>
                <w:szCs w:val="20"/>
              </w:rPr>
              <w:t>CZ</w:t>
            </w:r>
            <w:r w:rsidRPr="006F568B">
              <w:rPr>
                <w:rFonts w:ascii="Arial" w:hAnsi="Arial" w:cs="Arial"/>
                <w:i/>
                <w:color w:val="000000"/>
                <w:sz w:val="20"/>
                <w:szCs w:val="20"/>
              </w:rPr>
              <w:t>1::URA TAP::</w:t>
            </w:r>
            <w:proofErr w:type="spellStart"/>
            <w:r w:rsidRPr="006F568B">
              <w:rPr>
                <w:rFonts w:ascii="Arial" w:hAnsi="Arial" w:cs="Arial"/>
                <w:i/>
                <w:color w:val="000000"/>
                <w:sz w:val="20"/>
                <w:szCs w:val="20"/>
              </w:rPr>
              <w:t>KanMx</w:t>
            </w:r>
            <w:proofErr w:type="spellEnd"/>
          </w:p>
        </w:tc>
        <w:tc>
          <w:tcPr>
            <w:tcW w:w="1984" w:type="dxa"/>
          </w:tcPr>
          <w:p w14:paraId="53FB9600" w14:textId="3D8198FA" w:rsidR="006F568B" w:rsidRPr="003A77D4" w:rsidRDefault="001874AC" w:rsidP="003A77D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77B3BB92" w14:textId="77777777" w:rsidTr="00F95702">
        <w:trPr>
          <w:trHeight w:val="759"/>
        </w:trPr>
        <w:tc>
          <w:tcPr>
            <w:tcW w:w="1276" w:type="dxa"/>
          </w:tcPr>
          <w:p w14:paraId="074A36E8" w14:textId="041EE4D0" w:rsidR="003A77D4" w:rsidRPr="004822CB" w:rsidRDefault="003A77D4" w:rsidP="00B968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CUY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10059</w:t>
            </w:r>
          </w:p>
        </w:tc>
        <w:tc>
          <w:tcPr>
            <w:tcW w:w="5954" w:type="dxa"/>
          </w:tcPr>
          <w:p w14:paraId="3EFAB21F" w14:textId="29FF6336" w:rsidR="003A77D4" w:rsidRPr="009F7696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 xml:space="preserve">BY4741; </w:t>
            </w:r>
            <w:r w:rsidRPr="009F7696">
              <w:rPr>
                <w:rFonts w:ascii="Arial" w:hAnsi="Arial" w:cs="Arial"/>
                <w:i/>
                <w:color w:val="000000"/>
                <w:sz w:val="20"/>
                <w:szCs w:val="20"/>
              </w:rPr>
              <w:t>vam3∆</w:t>
            </w:r>
            <w:proofErr w:type="gramStart"/>
            <w:r w:rsidRPr="009F7696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9F7696">
              <w:rPr>
                <w:rFonts w:ascii="Arial" w:hAnsi="Arial" w:cs="Arial"/>
                <w:i/>
                <w:color w:val="000000"/>
                <w:sz w:val="20"/>
                <w:szCs w:val="20"/>
              </w:rPr>
              <w:t>kanMX</w:t>
            </w:r>
            <w:proofErr w:type="spellEnd"/>
          </w:p>
          <w:p w14:paraId="45292125" w14:textId="62CB49D4" w:rsidR="003A77D4" w:rsidRPr="004822CB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F7696">
              <w:rPr>
                <w:rFonts w:ascii="Arial" w:hAnsi="Arial" w:cs="Arial"/>
                <w:i/>
                <w:color w:val="000000"/>
                <w:sz w:val="20"/>
                <w:szCs w:val="20"/>
              </w:rPr>
              <w:t>MON1</w:t>
            </w:r>
            <w:proofErr w:type="gramStart"/>
            <w:r w:rsidRPr="009F7696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9F7696">
              <w:rPr>
                <w:rFonts w:ascii="Arial" w:hAnsi="Arial" w:cs="Arial"/>
                <w:i/>
                <w:color w:val="000000"/>
                <w:sz w:val="20"/>
                <w:szCs w:val="20"/>
              </w:rPr>
              <w:t>URA3-PHO5pr-GFP-myc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B96836">
              <w:rPr>
                <w:rFonts w:ascii="Arial" w:hAnsi="Arial" w:cs="Arial"/>
                <w:i/>
                <w:color w:val="000000"/>
                <w:sz w:val="20"/>
                <w:szCs w:val="20"/>
              </w:rPr>
              <w:t>mCherry-A</w:t>
            </w:r>
            <w:r w:rsidR="0022084A">
              <w:rPr>
                <w:rFonts w:ascii="Arial" w:hAnsi="Arial" w:cs="Arial"/>
                <w:i/>
                <w:color w:val="000000"/>
                <w:sz w:val="20"/>
                <w:szCs w:val="20"/>
              </w:rPr>
              <w:t>TG</w:t>
            </w:r>
            <w:r w:rsidRPr="00B96836">
              <w:rPr>
                <w:rFonts w:ascii="Arial" w:hAnsi="Arial" w:cs="Arial"/>
                <w:i/>
                <w:color w:val="000000"/>
                <w:sz w:val="20"/>
                <w:szCs w:val="20"/>
              </w:rPr>
              <w:t>8:: natNT2</w:t>
            </w:r>
          </w:p>
        </w:tc>
        <w:tc>
          <w:tcPr>
            <w:tcW w:w="1984" w:type="dxa"/>
          </w:tcPr>
          <w:p w14:paraId="55E9717D" w14:textId="60E0AAD7" w:rsidR="003A77D4" w:rsidRPr="004822CB" w:rsidRDefault="003A77D4" w:rsidP="00DA59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489FDFAB" w14:textId="77777777" w:rsidTr="00F95702">
        <w:trPr>
          <w:trHeight w:val="759"/>
        </w:trPr>
        <w:tc>
          <w:tcPr>
            <w:tcW w:w="1276" w:type="dxa"/>
          </w:tcPr>
          <w:p w14:paraId="452FD736" w14:textId="293716D8" w:rsidR="003A77D4" w:rsidRPr="004822CB" w:rsidRDefault="003A77D4" w:rsidP="006D1C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CUY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10062</w:t>
            </w:r>
          </w:p>
        </w:tc>
        <w:tc>
          <w:tcPr>
            <w:tcW w:w="5954" w:type="dxa"/>
          </w:tcPr>
          <w:p w14:paraId="5760002B" w14:textId="57F21951" w:rsidR="003A77D4" w:rsidRPr="004822CB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739E">
              <w:rPr>
                <w:rFonts w:ascii="Arial" w:hAnsi="Arial" w:cs="Arial"/>
                <w:color w:val="000000"/>
                <w:sz w:val="20"/>
                <w:szCs w:val="20"/>
              </w:rPr>
              <w:t>SEY6210</w:t>
            </w: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 xml:space="preserve">; </w:t>
            </w:r>
            <w:r w:rsidR="00D2697C">
              <w:rPr>
                <w:rFonts w:ascii="Arial" w:hAnsi="Arial" w:cs="Arial"/>
                <w:i/>
                <w:color w:val="000000"/>
                <w:sz w:val="20"/>
                <w:szCs w:val="20"/>
              </w:rPr>
              <w:t>vps</w:t>
            </w:r>
            <w:r w:rsidR="00D2697C" w:rsidRPr="006D1C9E">
              <w:rPr>
                <w:rFonts w:ascii="Arial" w:hAnsi="Arial" w:cs="Arial"/>
                <w:i/>
                <w:color w:val="000000"/>
                <w:sz w:val="20"/>
                <w:szCs w:val="20"/>
              </w:rPr>
              <w:t>11</w:t>
            </w:r>
            <w:r w:rsidRPr="006D1C9E">
              <w:rPr>
                <w:rFonts w:ascii="Arial" w:hAnsi="Arial" w:cs="Arial"/>
                <w:i/>
                <w:color w:val="000000"/>
                <w:sz w:val="20"/>
                <w:szCs w:val="20"/>
              </w:rPr>
              <w:t>-1</w:t>
            </w:r>
            <w:proofErr w:type="gramStart"/>
            <w:r w:rsidRPr="006D1C9E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6D1C9E">
              <w:rPr>
                <w:rFonts w:ascii="Arial" w:hAnsi="Arial" w:cs="Arial"/>
                <w:i/>
                <w:color w:val="000000"/>
                <w:sz w:val="20"/>
                <w:szCs w:val="20"/>
              </w:rPr>
              <w:t>HA-HIS3 C</w:t>
            </w:r>
            <w:r w:rsidR="0022084A">
              <w:rPr>
                <w:rFonts w:ascii="Arial" w:hAnsi="Arial" w:cs="Arial"/>
                <w:i/>
                <w:color w:val="000000"/>
                <w:sz w:val="20"/>
                <w:szCs w:val="20"/>
              </w:rPr>
              <w:t>CZ</w:t>
            </w:r>
            <w:r w:rsidRPr="006D1C9E">
              <w:rPr>
                <w:rFonts w:ascii="Arial" w:hAnsi="Arial" w:cs="Arial"/>
                <w:i/>
                <w:color w:val="000000"/>
                <w:sz w:val="20"/>
                <w:szCs w:val="20"/>
              </w:rPr>
              <w:t>1::URA3-PHO5pr-GFP-myc mCherry-A</w:t>
            </w:r>
            <w:r w:rsidR="0022084A">
              <w:rPr>
                <w:rFonts w:ascii="Arial" w:hAnsi="Arial" w:cs="Arial"/>
                <w:i/>
                <w:color w:val="000000"/>
                <w:sz w:val="20"/>
                <w:szCs w:val="20"/>
              </w:rPr>
              <w:t>TG</w:t>
            </w:r>
            <w:r w:rsidRPr="006D1C9E">
              <w:rPr>
                <w:rFonts w:ascii="Arial" w:hAnsi="Arial" w:cs="Arial"/>
                <w:i/>
                <w:color w:val="000000"/>
                <w:sz w:val="20"/>
                <w:szCs w:val="20"/>
              </w:rPr>
              <w:t>8:: natNT2</w:t>
            </w:r>
          </w:p>
        </w:tc>
        <w:tc>
          <w:tcPr>
            <w:tcW w:w="1984" w:type="dxa"/>
          </w:tcPr>
          <w:p w14:paraId="18F34B63" w14:textId="6A2BBA75" w:rsidR="003A77D4" w:rsidRPr="004822CB" w:rsidRDefault="003A77D4" w:rsidP="00DA59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19D13658" w14:textId="77777777" w:rsidTr="00F95702">
        <w:trPr>
          <w:trHeight w:val="759"/>
        </w:trPr>
        <w:tc>
          <w:tcPr>
            <w:tcW w:w="1276" w:type="dxa"/>
          </w:tcPr>
          <w:p w14:paraId="385480A2" w14:textId="5C5CE40B" w:rsidR="003A77D4" w:rsidRPr="004822CB" w:rsidRDefault="003A77D4" w:rsidP="006D1C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CUY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10063</w:t>
            </w:r>
          </w:p>
        </w:tc>
        <w:tc>
          <w:tcPr>
            <w:tcW w:w="5954" w:type="dxa"/>
          </w:tcPr>
          <w:p w14:paraId="1CD794B4" w14:textId="7DC2291D" w:rsidR="003A77D4" w:rsidRPr="006D1C9E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2739E">
              <w:rPr>
                <w:rFonts w:ascii="Arial" w:hAnsi="Arial" w:cs="Arial"/>
                <w:color w:val="000000"/>
                <w:sz w:val="20"/>
                <w:szCs w:val="20"/>
              </w:rPr>
              <w:t>SEY6210</w:t>
            </w: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 xml:space="preserve">; </w:t>
            </w:r>
            <w:r w:rsidR="00D2697C">
              <w:rPr>
                <w:rFonts w:ascii="Arial" w:hAnsi="Arial" w:cs="Arial"/>
                <w:i/>
                <w:color w:val="000000"/>
                <w:sz w:val="20"/>
                <w:szCs w:val="20"/>
              </w:rPr>
              <w:t>vps</w:t>
            </w:r>
            <w:r w:rsidR="00D2697C" w:rsidRPr="006D1C9E">
              <w:rPr>
                <w:rFonts w:ascii="Arial" w:hAnsi="Arial" w:cs="Arial"/>
                <w:i/>
                <w:color w:val="000000"/>
                <w:sz w:val="20"/>
                <w:szCs w:val="20"/>
              </w:rPr>
              <w:t>11</w:t>
            </w:r>
            <w:r w:rsidRPr="006D1C9E">
              <w:rPr>
                <w:rFonts w:ascii="Arial" w:hAnsi="Arial" w:cs="Arial"/>
                <w:i/>
                <w:color w:val="000000"/>
                <w:sz w:val="20"/>
                <w:szCs w:val="20"/>
              </w:rPr>
              <w:t>-1</w:t>
            </w:r>
            <w:proofErr w:type="gramStart"/>
            <w:r w:rsidRPr="006D1C9E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6D1C9E">
              <w:rPr>
                <w:rFonts w:ascii="Arial" w:hAnsi="Arial" w:cs="Arial"/>
                <w:i/>
                <w:color w:val="000000"/>
                <w:sz w:val="20"/>
                <w:szCs w:val="20"/>
              </w:rPr>
              <w:t>HA-HIS3 MON1::URA3-PHO5pr-GFP-myc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6D1C9E">
              <w:rPr>
                <w:rFonts w:ascii="Arial" w:hAnsi="Arial" w:cs="Arial"/>
                <w:i/>
                <w:color w:val="000000"/>
                <w:sz w:val="20"/>
                <w:szCs w:val="20"/>
              </w:rPr>
              <w:t>mCherry-A</w:t>
            </w:r>
            <w:r w:rsidR="0022084A">
              <w:rPr>
                <w:rFonts w:ascii="Arial" w:hAnsi="Arial" w:cs="Arial"/>
                <w:i/>
                <w:color w:val="000000"/>
                <w:sz w:val="20"/>
                <w:szCs w:val="20"/>
              </w:rPr>
              <w:t>TG</w:t>
            </w:r>
            <w:r w:rsidRPr="006D1C9E">
              <w:rPr>
                <w:rFonts w:ascii="Arial" w:hAnsi="Arial" w:cs="Arial"/>
                <w:i/>
                <w:color w:val="000000"/>
                <w:sz w:val="20"/>
                <w:szCs w:val="20"/>
              </w:rPr>
              <w:t>8:: natNT2</w:t>
            </w:r>
          </w:p>
        </w:tc>
        <w:tc>
          <w:tcPr>
            <w:tcW w:w="1984" w:type="dxa"/>
          </w:tcPr>
          <w:p w14:paraId="15708CAB" w14:textId="2A9CF8D7" w:rsidR="003A77D4" w:rsidRPr="004822CB" w:rsidRDefault="003A77D4" w:rsidP="00DA59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4A6E70D1" w14:textId="77777777" w:rsidTr="00F95702">
        <w:trPr>
          <w:trHeight w:val="759"/>
        </w:trPr>
        <w:tc>
          <w:tcPr>
            <w:tcW w:w="1276" w:type="dxa"/>
          </w:tcPr>
          <w:p w14:paraId="0A1E869E" w14:textId="04D4F98D" w:rsidR="003A77D4" w:rsidRPr="004822CB" w:rsidRDefault="003A77D4" w:rsidP="006D1C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CUY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10147</w:t>
            </w:r>
          </w:p>
        </w:tc>
        <w:tc>
          <w:tcPr>
            <w:tcW w:w="5954" w:type="dxa"/>
          </w:tcPr>
          <w:p w14:paraId="133E4177" w14:textId="77777777" w:rsidR="00EB7CDD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BY47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 xml:space="preserve">; </w:t>
            </w:r>
            <w:r w:rsidR="007E4A0E">
              <w:rPr>
                <w:rFonts w:ascii="Arial" w:hAnsi="Arial" w:cs="Arial"/>
                <w:i/>
                <w:color w:val="000000"/>
                <w:sz w:val="20"/>
                <w:szCs w:val="20"/>
              </w:rPr>
              <w:t>MON1</w:t>
            </w:r>
            <w:proofErr w:type="gramStart"/>
            <w:r w:rsidR="007E4A0E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="007E4A0E">
              <w:rPr>
                <w:rFonts w:ascii="Arial" w:hAnsi="Arial" w:cs="Arial"/>
                <w:i/>
                <w:color w:val="000000"/>
                <w:sz w:val="20"/>
                <w:szCs w:val="20"/>
              </w:rPr>
              <w:t>HIS3MX6-GAL1pr CCZ</w:t>
            </w:r>
            <w:r w:rsidRPr="006D1C9E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1::hphNT1  </w:t>
            </w:r>
          </w:p>
          <w:p w14:paraId="501F1B29" w14:textId="119A7C68" w:rsidR="003A77D4" w:rsidRPr="004822CB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6D1C9E">
              <w:rPr>
                <w:rFonts w:ascii="Arial" w:hAnsi="Arial" w:cs="Arial"/>
                <w:i/>
                <w:color w:val="000000"/>
                <w:sz w:val="20"/>
                <w:szCs w:val="20"/>
              </w:rPr>
              <w:t>pRS406</w:t>
            </w:r>
            <w:proofErr w:type="gramEnd"/>
            <w:r w:rsidRPr="006D1C9E">
              <w:rPr>
                <w:rFonts w:ascii="Arial" w:hAnsi="Arial" w:cs="Arial"/>
                <w:i/>
                <w:color w:val="000000"/>
                <w:sz w:val="20"/>
                <w:szCs w:val="20"/>
              </w:rPr>
              <w:t>-GAL1pr-CCZ</w:t>
            </w:r>
            <w:r w:rsidR="00BC3368">
              <w:rPr>
                <w:rFonts w:ascii="Arial" w:hAnsi="Arial" w:cs="Arial"/>
                <w:i/>
                <w:color w:val="000000"/>
                <w:sz w:val="20"/>
                <w:szCs w:val="20"/>
              </w:rPr>
              <w:t>1</w:t>
            </w:r>
            <w:r w:rsidRPr="006D1C9E">
              <w:rPr>
                <w:rFonts w:ascii="Arial" w:hAnsi="Arial" w:cs="Arial"/>
                <w:i/>
                <w:color w:val="000000"/>
                <w:sz w:val="20"/>
                <w:szCs w:val="20"/>
              </w:rPr>
              <w:t>(</w:t>
            </w:r>
            <w:r w:rsidR="007E4A0E">
              <w:rPr>
                <w:rFonts w:ascii="Arial" w:hAnsi="Arial" w:cs="Arial"/>
                <w:i/>
                <w:color w:val="000000"/>
                <w:sz w:val="20"/>
                <w:szCs w:val="20"/>
              </w:rPr>
              <w:t>Y</w:t>
            </w:r>
            <w:r w:rsidRPr="006D1C9E">
              <w:rPr>
                <w:rFonts w:ascii="Arial" w:hAnsi="Arial" w:cs="Arial"/>
                <w:i/>
                <w:color w:val="000000"/>
                <w:sz w:val="20"/>
                <w:szCs w:val="20"/>
              </w:rPr>
              <w:t>236A</w:t>
            </w:r>
            <w:r w:rsidR="0022084A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="007E4A0E">
              <w:rPr>
                <w:rFonts w:ascii="Arial" w:hAnsi="Arial" w:cs="Arial"/>
                <w:i/>
                <w:color w:val="000000"/>
                <w:sz w:val="20"/>
                <w:szCs w:val="20"/>
              </w:rPr>
              <w:t>V</w:t>
            </w:r>
            <w:r w:rsidRPr="006D1C9E">
              <w:rPr>
                <w:rFonts w:ascii="Arial" w:hAnsi="Arial" w:cs="Arial"/>
                <w:i/>
                <w:color w:val="000000"/>
                <w:sz w:val="20"/>
                <w:szCs w:val="20"/>
              </w:rPr>
              <w:t>239A</w:t>
            </w:r>
            <w:r w:rsidR="0022084A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="007E4A0E">
              <w:rPr>
                <w:rFonts w:ascii="Arial" w:hAnsi="Arial" w:cs="Arial"/>
                <w:i/>
                <w:color w:val="000000"/>
                <w:sz w:val="20"/>
                <w:szCs w:val="20"/>
              </w:rPr>
              <w:t>Y</w:t>
            </w:r>
            <w:r w:rsidRPr="006D1C9E">
              <w:rPr>
                <w:rFonts w:ascii="Arial" w:hAnsi="Arial" w:cs="Arial"/>
                <w:i/>
                <w:color w:val="000000"/>
                <w:sz w:val="20"/>
                <w:szCs w:val="20"/>
              </w:rPr>
              <w:t>445A</w:t>
            </w:r>
            <w:r w:rsidR="0022084A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="007E4A0E">
              <w:rPr>
                <w:rFonts w:ascii="Arial" w:hAnsi="Arial" w:cs="Arial"/>
                <w:i/>
                <w:color w:val="000000"/>
                <w:sz w:val="20"/>
                <w:szCs w:val="20"/>
              </w:rPr>
              <w:t>L</w:t>
            </w:r>
            <w:r w:rsidRPr="006D1C9E">
              <w:rPr>
                <w:rFonts w:ascii="Arial" w:hAnsi="Arial" w:cs="Arial"/>
                <w:i/>
                <w:color w:val="000000"/>
                <w:sz w:val="20"/>
                <w:szCs w:val="20"/>
              </w:rPr>
              <w:t>448A)::URA TAP::</w:t>
            </w:r>
            <w:proofErr w:type="spellStart"/>
            <w:r w:rsidRPr="006D1C9E">
              <w:rPr>
                <w:rFonts w:ascii="Arial" w:hAnsi="Arial" w:cs="Arial"/>
                <w:i/>
                <w:color w:val="000000"/>
                <w:sz w:val="20"/>
                <w:szCs w:val="20"/>
              </w:rPr>
              <w:t>KanMX</w:t>
            </w:r>
            <w:proofErr w:type="spellEnd"/>
          </w:p>
        </w:tc>
        <w:tc>
          <w:tcPr>
            <w:tcW w:w="1984" w:type="dxa"/>
          </w:tcPr>
          <w:p w14:paraId="5461E3D6" w14:textId="63031DE1" w:rsidR="003A77D4" w:rsidRPr="004822CB" w:rsidRDefault="003A77D4" w:rsidP="00DA59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4E9C9573" w14:textId="77777777" w:rsidTr="00F95702">
        <w:trPr>
          <w:trHeight w:val="759"/>
        </w:trPr>
        <w:tc>
          <w:tcPr>
            <w:tcW w:w="1276" w:type="dxa"/>
          </w:tcPr>
          <w:p w14:paraId="09EAE73C" w14:textId="60DACB56" w:rsidR="003A77D4" w:rsidRPr="004822CB" w:rsidRDefault="003A77D4" w:rsidP="006D1C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CUY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10157</w:t>
            </w:r>
          </w:p>
        </w:tc>
        <w:tc>
          <w:tcPr>
            <w:tcW w:w="5954" w:type="dxa"/>
          </w:tcPr>
          <w:p w14:paraId="13B58C17" w14:textId="53E6D9CA" w:rsidR="003A77D4" w:rsidRPr="00801C6F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 xml:space="preserve">BY4741; </w:t>
            </w:r>
            <w:r w:rsidRPr="006D1C9E">
              <w:rPr>
                <w:rFonts w:ascii="Arial" w:hAnsi="Arial" w:cs="Arial"/>
                <w:i/>
                <w:color w:val="000000"/>
                <w:sz w:val="20"/>
                <w:szCs w:val="20"/>
              </w:rPr>
              <w:t>vam3∆</w:t>
            </w:r>
            <w:proofErr w:type="gramStart"/>
            <w:r w:rsidRPr="006D1C9E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6D1C9E">
              <w:rPr>
                <w:rFonts w:ascii="Arial" w:hAnsi="Arial" w:cs="Arial"/>
                <w:i/>
                <w:color w:val="000000"/>
                <w:sz w:val="20"/>
                <w:szCs w:val="20"/>
              </w:rPr>
              <w:t>kanMX</w:t>
            </w:r>
            <w:proofErr w:type="spellEnd"/>
            <w:r w:rsidR="00801C6F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6D1C9E">
              <w:rPr>
                <w:rFonts w:ascii="Arial" w:hAnsi="Arial" w:cs="Arial"/>
                <w:i/>
                <w:color w:val="000000"/>
                <w:sz w:val="20"/>
                <w:szCs w:val="20"/>
              </w:rPr>
              <w:t>CCZ1::URA3-PHO5pr-GFP-myc mCherry-A</w:t>
            </w:r>
            <w:r w:rsidR="0022084A">
              <w:rPr>
                <w:rFonts w:ascii="Arial" w:hAnsi="Arial" w:cs="Arial"/>
                <w:i/>
                <w:color w:val="000000"/>
                <w:sz w:val="20"/>
                <w:szCs w:val="20"/>
              </w:rPr>
              <w:t>TG</w:t>
            </w:r>
            <w:r w:rsidRPr="006D1C9E">
              <w:rPr>
                <w:rFonts w:ascii="Arial" w:hAnsi="Arial" w:cs="Arial"/>
                <w:i/>
                <w:color w:val="000000"/>
                <w:sz w:val="20"/>
                <w:szCs w:val="20"/>
              </w:rPr>
              <w:t>8:: natNT2 atg1∆ :: hphNT1</w:t>
            </w:r>
          </w:p>
        </w:tc>
        <w:tc>
          <w:tcPr>
            <w:tcW w:w="1984" w:type="dxa"/>
          </w:tcPr>
          <w:p w14:paraId="36CC1709" w14:textId="099E2F69" w:rsidR="003A77D4" w:rsidRPr="004822CB" w:rsidRDefault="003A77D4" w:rsidP="00DA59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466409DE" w14:textId="77777777" w:rsidTr="00F95702">
        <w:trPr>
          <w:trHeight w:val="759"/>
        </w:trPr>
        <w:tc>
          <w:tcPr>
            <w:tcW w:w="1276" w:type="dxa"/>
          </w:tcPr>
          <w:p w14:paraId="681E4D2B" w14:textId="78FE8E23" w:rsidR="003A77D4" w:rsidRPr="004822CB" w:rsidRDefault="003A77D4" w:rsidP="004300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CUY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10158</w:t>
            </w:r>
          </w:p>
        </w:tc>
        <w:tc>
          <w:tcPr>
            <w:tcW w:w="5954" w:type="dxa"/>
          </w:tcPr>
          <w:p w14:paraId="6D835624" w14:textId="186142C4" w:rsidR="003A77D4" w:rsidRPr="00801C6F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 xml:space="preserve">BY4741; </w:t>
            </w:r>
            <w:r w:rsidRPr="004300A5">
              <w:rPr>
                <w:rFonts w:ascii="Arial" w:hAnsi="Arial" w:cs="Arial"/>
                <w:i/>
                <w:color w:val="000000"/>
                <w:sz w:val="20"/>
                <w:szCs w:val="20"/>
              </w:rPr>
              <w:t>vam3∆</w:t>
            </w:r>
            <w:proofErr w:type="gramStart"/>
            <w:r w:rsidRPr="004300A5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4300A5">
              <w:rPr>
                <w:rFonts w:ascii="Arial" w:hAnsi="Arial" w:cs="Arial"/>
                <w:i/>
                <w:color w:val="000000"/>
                <w:sz w:val="20"/>
                <w:szCs w:val="20"/>
              </w:rPr>
              <w:t>kanMX</w:t>
            </w:r>
            <w:proofErr w:type="spellEnd"/>
            <w:r w:rsidR="00801C6F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4300A5">
              <w:rPr>
                <w:rFonts w:ascii="Arial" w:hAnsi="Arial" w:cs="Arial"/>
                <w:i/>
                <w:color w:val="000000"/>
                <w:sz w:val="20"/>
                <w:szCs w:val="20"/>
              </w:rPr>
              <w:t>CCZ1::URA3-PHO5pr-GFP-myc mCherry-A</w:t>
            </w:r>
            <w:r w:rsidR="0022084A">
              <w:rPr>
                <w:rFonts w:ascii="Arial" w:hAnsi="Arial" w:cs="Arial"/>
                <w:i/>
                <w:color w:val="000000"/>
                <w:sz w:val="20"/>
                <w:szCs w:val="20"/>
              </w:rPr>
              <w:t>TG</w:t>
            </w:r>
            <w:r w:rsidRPr="004300A5">
              <w:rPr>
                <w:rFonts w:ascii="Arial" w:hAnsi="Arial" w:cs="Arial"/>
                <w:i/>
                <w:color w:val="000000"/>
                <w:sz w:val="20"/>
                <w:szCs w:val="20"/>
              </w:rPr>
              <w:t>8:: natNT2 atg9∆ :: hphNT1</w:t>
            </w:r>
          </w:p>
        </w:tc>
        <w:tc>
          <w:tcPr>
            <w:tcW w:w="1984" w:type="dxa"/>
          </w:tcPr>
          <w:p w14:paraId="628C9604" w14:textId="148D8D7D" w:rsidR="003A77D4" w:rsidRPr="004822CB" w:rsidRDefault="003A77D4" w:rsidP="00DA59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22F56AF6" w14:textId="77777777" w:rsidTr="00F95702">
        <w:trPr>
          <w:trHeight w:val="759"/>
        </w:trPr>
        <w:tc>
          <w:tcPr>
            <w:tcW w:w="1276" w:type="dxa"/>
          </w:tcPr>
          <w:p w14:paraId="06DB7181" w14:textId="27CA8D86" w:rsidR="003A77D4" w:rsidRPr="004822CB" w:rsidRDefault="003A77D4" w:rsidP="008E07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CUY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10161</w:t>
            </w:r>
          </w:p>
        </w:tc>
        <w:tc>
          <w:tcPr>
            <w:tcW w:w="5954" w:type="dxa"/>
          </w:tcPr>
          <w:p w14:paraId="2B9E0BE6" w14:textId="6A6E4725" w:rsidR="003A77D4" w:rsidRPr="00801C6F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 xml:space="preserve">BY4741; </w:t>
            </w:r>
            <w:r w:rsidRPr="008E07D1">
              <w:rPr>
                <w:rFonts w:ascii="Arial" w:hAnsi="Arial" w:cs="Arial"/>
                <w:i/>
                <w:color w:val="000000"/>
                <w:sz w:val="20"/>
                <w:szCs w:val="20"/>
              </w:rPr>
              <w:t>vam3∆</w:t>
            </w:r>
            <w:proofErr w:type="gramStart"/>
            <w:r w:rsidRPr="008E07D1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8E07D1">
              <w:rPr>
                <w:rFonts w:ascii="Arial" w:hAnsi="Arial" w:cs="Arial"/>
                <w:i/>
                <w:color w:val="000000"/>
                <w:sz w:val="20"/>
                <w:szCs w:val="20"/>
              </w:rPr>
              <w:t>kanMX</w:t>
            </w:r>
            <w:proofErr w:type="spellEnd"/>
            <w:r w:rsidR="00801C6F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8E07D1">
              <w:rPr>
                <w:rFonts w:ascii="Arial" w:hAnsi="Arial" w:cs="Arial"/>
                <w:i/>
                <w:color w:val="000000"/>
                <w:sz w:val="20"/>
                <w:szCs w:val="20"/>
              </w:rPr>
              <w:t>CCZ1::URA3-PHO5pr-GFP-myc mCherry-A</w:t>
            </w:r>
            <w:r w:rsidR="0022084A">
              <w:rPr>
                <w:rFonts w:ascii="Arial" w:hAnsi="Arial" w:cs="Arial"/>
                <w:i/>
                <w:color w:val="000000"/>
                <w:sz w:val="20"/>
                <w:szCs w:val="20"/>
              </w:rPr>
              <w:t>PE</w:t>
            </w:r>
            <w:r w:rsidRPr="008E07D1">
              <w:rPr>
                <w:rFonts w:ascii="Arial" w:hAnsi="Arial" w:cs="Arial"/>
                <w:i/>
                <w:color w:val="000000"/>
                <w:sz w:val="20"/>
                <w:szCs w:val="20"/>
              </w:rPr>
              <w:t>1:: natNT2</w:t>
            </w:r>
          </w:p>
        </w:tc>
        <w:tc>
          <w:tcPr>
            <w:tcW w:w="1984" w:type="dxa"/>
          </w:tcPr>
          <w:p w14:paraId="693B4C92" w14:textId="1579ACAF" w:rsidR="003A77D4" w:rsidRPr="004822CB" w:rsidRDefault="003A77D4" w:rsidP="00DA59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35963A48" w14:textId="77777777" w:rsidTr="00F95702">
        <w:trPr>
          <w:trHeight w:val="759"/>
        </w:trPr>
        <w:tc>
          <w:tcPr>
            <w:tcW w:w="1276" w:type="dxa"/>
          </w:tcPr>
          <w:p w14:paraId="3C1524C0" w14:textId="336304F3" w:rsidR="003A77D4" w:rsidRPr="004822CB" w:rsidRDefault="003A77D4" w:rsidP="003F74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CUY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10162</w:t>
            </w:r>
          </w:p>
        </w:tc>
        <w:tc>
          <w:tcPr>
            <w:tcW w:w="5954" w:type="dxa"/>
          </w:tcPr>
          <w:p w14:paraId="122FBB3C" w14:textId="2348C35A" w:rsidR="003A77D4" w:rsidRPr="00801C6F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 xml:space="preserve">BY4741; </w:t>
            </w:r>
            <w:r w:rsidRPr="003F7476">
              <w:rPr>
                <w:rFonts w:ascii="Arial" w:hAnsi="Arial" w:cs="Arial"/>
                <w:i/>
                <w:color w:val="000000"/>
                <w:sz w:val="20"/>
                <w:szCs w:val="20"/>
              </w:rPr>
              <w:t>vam3∆</w:t>
            </w:r>
            <w:proofErr w:type="gramStart"/>
            <w:r w:rsidRPr="003F7476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3F7476">
              <w:rPr>
                <w:rFonts w:ascii="Arial" w:hAnsi="Arial" w:cs="Arial"/>
                <w:i/>
                <w:color w:val="000000"/>
                <w:sz w:val="20"/>
                <w:szCs w:val="20"/>
              </w:rPr>
              <w:t>kanMX</w:t>
            </w:r>
            <w:proofErr w:type="spellEnd"/>
            <w:r w:rsidR="00801C6F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3F7476">
              <w:rPr>
                <w:rFonts w:ascii="Arial" w:hAnsi="Arial" w:cs="Arial"/>
                <w:i/>
                <w:color w:val="000000"/>
                <w:sz w:val="20"/>
                <w:szCs w:val="20"/>
              </w:rPr>
              <w:t>CCZ1::URA3-PHO5pr-GFP-myc mCherry-A</w:t>
            </w:r>
            <w:r w:rsidR="0022084A">
              <w:rPr>
                <w:rFonts w:ascii="Arial" w:hAnsi="Arial" w:cs="Arial"/>
                <w:i/>
                <w:color w:val="000000"/>
                <w:sz w:val="20"/>
                <w:szCs w:val="20"/>
              </w:rPr>
              <w:t>PE</w:t>
            </w:r>
            <w:r w:rsidRPr="003F7476">
              <w:rPr>
                <w:rFonts w:ascii="Arial" w:hAnsi="Arial" w:cs="Arial"/>
                <w:i/>
                <w:color w:val="000000"/>
                <w:sz w:val="20"/>
                <w:szCs w:val="20"/>
              </w:rPr>
              <w:t>1:: natNT2 atg1∆ :: hphNT1</w:t>
            </w:r>
          </w:p>
        </w:tc>
        <w:tc>
          <w:tcPr>
            <w:tcW w:w="1984" w:type="dxa"/>
          </w:tcPr>
          <w:p w14:paraId="4C2EAC56" w14:textId="77E278DB" w:rsidR="003A77D4" w:rsidRPr="004822CB" w:rsidRDefault="003A77D4" w:rsidP="00DA59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601DD1BF" w14:textId="77777777" w:rsidTr="00F95702">
        <w:trPr>
          <w:trHeight w:val="759"/>
        </w:trPr>
        <w:tc>
          <w:tcPr>
            <w:tcW w:w="1276" w:type="dxa"/>
          </w:tcPr>
          <w:p w14:paraId="5F46AA3B" w14:textId="01DC278D" w:rsidR="003A77D4" w:rsidRPr="004822CB" w:rsidRDefault="003A77D4" w:rsidP="00767B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CUY101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5954" w:type="dxa"/>
          </w:tcPr>
          <w:p w14:paraId="34FD7D9D" w14:textId="41E87C79" w:rsidR="003A77D4" w:rsidRPr="00801C6F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 xml:space="preserve">BY4741; </w:t>
            </w:r>
            <w:r w:rsidRPr="00767B5E">
              <w:rPr>
                <w:rFonts w:ascii="Arial" w:hAnsi="Arial" w:cs="Arial"/>
                <w:i/>
                <w:color w:val="000000"/>
                <w:sz w:val="20"/>
                <w:szCs w:val="20"/>
              </w:rPr>
              <w:t>vam3∆</w:t>
            </w:r>
            <w:proofErr w:type="gramStart"/>
            <w:r w:rsidRPr="00767B5E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767B5E">
              <w:rPr>
                <w:rFonts w:ascii="Arial" w:hAnsi="Arial" w:cs="Arial"/>
                <w:i/>
                <w:color w:val="000000"/>
                <w:sz w:val="20"/>
                <w:szCs w:val="20"/>
              </w:rPr>
              <w:t>kanMX</w:t>
            </w:r>
            <w:proofErr w:type="spellEnd"/>
            <w:r w:rsidR="00801C6F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767B5E">
              <w:rPr>
                <w:rFonts w:ascii="Arial" w:hAnsi="Arial" w:cs="Arial"/>
                <w:i/>
                <w:color w:val="000000"/>
                <w:sz w:val="20"/>
                <w:szCs w:val="20"/>
              </w:rPr>
              <w:t>CCZ1::URA3-PHO5pr-GFP-myc mCherry-A</w:t>
            </w:r>
            <w:r w:rsidR="0022084A">
              <w:rPr>
                <w:rFonts w:ascii="Arial" w:hAnsi="Arial" w:cs="Arial"/>
                <w:i/>
                <w:color w:val="000000"/>
                <w:sz w:val="20"/>
                <w:szCs w:val="20"/>
              </w:rPr>
              <w:t>PE</w:t>
            </w:r>
            <w:r w:rsidRPr="00767B5E">
              <w:rPr>
                <w:rFonts w:ascii="Arial" w:hAnsi="Arial" w:cs="Arial"/>
                <w:i/>
                <w:color w:val="000000"/>
                <w:sz w:val="20"/>
                <w:szCs w:val="20"/>
              </w:rPr>
              <w:t>1:: natNT2 atg8∆ :: hphNT1</w:t>
            </w:r>
          </w:p>
        </w:tc>
        <w:tc>
          <w:tcPr>
            <w:tcW w:w="1984" w:type="dxa"/>
          </w:tcPr>
          <w:p w14:paraId="7BC8C440" w14:textId="46436E1B" w:rsidR="003A77D4" w:rsidRPr="004822CB" w:rsidRDefault="003A77D4" w:rsidP="00DA59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4E1BCF57" w14:textId="77777777" w:rsidTr="00F95702">
        <w:trPr>
          <w:trHeight w:val="759"/>
        </w:trPr>
        <w:tc>
          <w:tcPr>
            <w:tcW w:w="1276" w:type="dxa"/>
          </w:tcPr>
          <w:p w14:paraId="73046805" w14:textId="546B5D67" w:rsidR="003A77D4" w:rsidRPr="004822CB" w:rsidRDefault="003A77D4" w:rsidP="002555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CUY101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5954" w:type="dxa"/>
          </w:tcPr>
          <w:p w14:paraId="0B178DA4" w14:textId="75315560" w:rsidR="003A77D4" w:rsidRPr="00801C6F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BY4741</w:t>
            </w:r>
            <w:r w:rsidRPr="00C859F2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vam3∆</w:t>
            </w:r>
            <w:proofErr w:type="gramStart"/>
            <w:r w:rsidRPr="00C859F2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C859F2">
              <w:rPr>
                <w:rFonts w:ascii="Arial" w:hAnsi="Arial" w:cs="Arial"/>
                <w:i/>
                <w:color w:val="000000"/>
                <w:sz w:val="20"/>
                <w:szCs w:val="20"/>
              </w:rPr>
              <w:t>kanMX</w:t>
            </w:r>
            <w:proofErr w:type="spellEnd"/>
            <w:r w:rsidR="00801C6F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C859F2">
              <w:rPr>
                <w:rFonts w:ascii="Arial" w:hAnsi="Arial" w:cs="Arial"/>
                <w:i/>
                <w:color w:val="000000"/>
                <w:sz w:val="20"/>
                <w:szCs w:val="20"/>
              </w:rPr>
              <w:t>CCZ1::URA3-PHO5pr-GFP-myc atg4∆ :: hphNT1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255555">
              <w:rPr>
                <w:rFonts w:ascii="Arial" w:hAnsi="Arial" w:cs="Arial"/>
                <w:i/>
                <w:color w:val="000000"/>
                <w:sz w:val="20"/>
                <w:szCs w:val="20"/>
              </w:rPr>
              <w:t>mCherry-A</w:t>
            </w:r>
            <w:r w:rsidR="0022084A">
              <w:rPr>
                <w:rFonts w:ascii="Arial" w:hAnsi="Arial" w:cs="Arial"/>
                <w:i/>
                <w:color w:val="000000"/>
                <w:sz w:val="20"/>
                <w:szCs w:val="20"/>
              </w:rPr>
              <w:t>PE</w:t>
            </w:r>
            <w:r w:rsidRPr="00255555">
              <w:rPr>
                <w:rFonts w:ascii="Arial" w:hAnsi="Arial" w:cs="Arial"/>
                <w:i/>
                <w:color w:val="000000"/>
                <w:sz w:val="20"/>
                <w:szCs w:val="20"/>
              </w:rPr>
              <w:t>1:: natNT2</w:t>
            </w:r>
          </w:p>
        </w:tc>
        <w:tc>
          <w:tcPr>
            <w:tcW w:w="1984" w:type="dxa"/>
          </w:tcPr>
          <w:p w14:paraId="21A18FF1" w14:textId="23E3E816" w:rsidR="003A77D4" w:rsidRPr="004822CB" w:rsidRDefault="003A77D4" w:rsidP="00DA59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261D3222" w14:textId="77777777" w:rsidTr="00F95702">
        <w:trPr>
          <w:trHeight w:val="759"/>
        </w:trPr>
        <w:tc>
          <w:tcPr>
            <w:tcW w:w="1276" w:type="dxa"/>
          </w:tcPr>
          <w:p w14:paraId="1BEE1EB0" w14:textId="288B2876" w:rsidR="003A77D4" w:rsidRPr="004822CB" w:rsidRDefault="003A77D4" w:rsidP="002555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CUY10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5954" w:type="dxa"/>
          </w:tcPr>
          <w:p w14:paraId="191C16DD" w14:textId="5C20C864" w:rsidR="003A77D4" w:rsidRPr="00801C6F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 xml:space="preserve">BY4741; </w:t>
            </w:r>
            <w:r w:rsidRPr="00C13A72">
              <w:rPr>
                <w:rFonts w:ascii="Arial" w:hAnsi="Arial" w:cs="Arial"/>
                <w:i/>
                <w:color w:val="000000"/>
                <w:sz w:val="20"/>
                <w:szCs w:val="20"/>
              </w:rPr>
              <w:t>vam3∆</w:t>
            </w:r>
            <w:proofErr w:type="gramStart"/>
            <w:r w:rsidRPr="00C13A72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C13A72">
              <w:rPr>
                <w:rFonts w:ascii="Arial" w:hAnsi="Arial" w:cs="Arial"/>
                <w:i/>
                <w:color w:val="000000"/>
                <w:sz w:val="20"/>
                <w:szCs w:val="20"/>
              </w:rPr>
              <w:t>kanMX</w:t>
            </w:r>
            <w:proofErr w:type="spellEnd"/>
            <w:r w:rsidR="00801C6F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C13A72">
              <w:rPr>
                <w:rFonts w:ascii="Arial" w:hAnsi="Arial" w:cs="Arial"/>
                <w:i/>
                <w:color w:val="000000"/>
                <w:sz w:val="20"/>
                <w:szCs w:val="20"/>
              </w:rPr>
              <w:t>CCZ1::URA3-PHO5pr-GFP-myc atg12∆ :: hphNT1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255555">
              <w:rPr>
                <w:rFonts w:ascii="Arial" w:hAnsi="Arial" w:cs="Arial"/>
                <w:i/>
                <w:color w:val="000000"/>
                <w:sz w:val="20"/>
                <w:szCs w:val="20"/>
              </w:rPr>
              <w:t>mCherry-A</w:t>
            </w:r>
            <w:r w:rsidR="0022084A">
              <w:rPr>
                <w:rFonts w:ascii="Arial" w:hAnsi="Arial" w:cs="Arial"/>
                <w:i/>
                <w:color w:val="000000"/>
                <w:sz w:val="20"/>
                <w:szCs w:val="20"/>
              </w:rPr>
              <w:t>PE</w:t>
            </w:r>
            <w:r w:rsidRPr="00255555">
              <w:rPr>
                <w:rFonts w:ascii="Arial" w:hAnsi="Arial" w:cs="Arial"/>
                <w:i/>
                <w:color w:val="000000"/>
                <w:sz w:val="20"/>
                <w:szCs w:val="20"/>
              </w:rPr>
              <w:t>1:: natNT2</w:t>
            </w:r>
          </w:p>
        </w:tc>
        <w:tc>
          <w:tcPr>
            <w:tcW w:w="1984" w:type="dxa"/>
          </w:tcPr>
          <w:p w14:paraId="65A5D65A" w14:textId="794B6B81" w:rsidR="003A77D4" w:rsidRPr="004822CB" w:rsidRDefault="003A77D4" w:rsidP="00DA59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5921804C" w14:textId="77777777" w:rsidTr="00F95702">
        <w:trPr>
          <w:trHeight w:val="759"/>
        </w:trPr>
        <w:tc>
          <w:tcPr>
            <w:tcW w:w="1276" w:type="dxa"/>
          </w:tcPr>
          <w:p w14:paraId="49190A5C" w14:textId="6E45BEBF" w:rsidR="003A77D4" w:rsidRPr="004822CB" w:rsidRDefault="003A77D4" w:rsidP="002555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CUY10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5954" w:type="dxa"/>
          </w:tcPr>
          <w:p w14:paraId="53EF7610" w14:textId="5B3E87E1" w:rsidR="003A77D4" w:rsidRPr="00255555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55555">
              <w:rPr>
                <w:rFonts w:ascii="Arial" w:hAnsi="Arial" w:cs="Arial"/>
                <w:color w:val="000000"/>
                <w:sz w:val="20"/>
                <w:szCs w:val="20"/>
              </w:rPr>
              <w:t xml:space="preserve">BY4741; </w:t>
            </w:r>
            <w:r w:rsidRPr="00255555">
              <w:rPr>
                <w:rFonts w:ascii="Arial" w:hAnsi="Arial" w:cs="Arial"/>
                <w:i/>
                <w:color w:val="000000"/>
                <w:sz w:val="20"/>
                <w:szCs w:val="20"/>
              </w:rPr>
              <w:t>vam3∆</w:t>
            </w:r>
            <w:proofErr w:type="gramStart"/>
            <w:r w:rsidRPr="00255555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255555">
              <w:rPr>
                <w:rFonts w:ascii="Arial" w:hAnsi="Arial" w:cs="Arial"/>
                <w:i/>
                <w:color w:val="000000"/>
                <w:sz w:val="20"/>
                <w:szCs w:val="20"/>
              </w:rPr>
              <w:t>kanMX</w:t>
            </w:r>
            <w:proofErr w:type="spellEnd"/>
            <w:r w:rsidR="006546F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255555">
              <w:rPr>
                <w:rFonts w:ascii="Arial" w:hAnsi="Arial" w:cs="Arial"/>
                <w:i/>
                <w:color w:val="000000"/>
                <w:sz w:val="20"/>
                <w:szCs w:val="20"/>
              </w:rPr>
              <w:t>CCZ1::URA3-PHO5pr-GFP-myc atg1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6</w:t>
            </w:r>
            <w:r w:rsidRPr="00255555">
              <w:rPr>
                <w:rFonts w:ascii="Arial" w:hAnsi="Arial" w:cs="Arial"/>
                <w:i/>
                <w:color w:val="000000"/>
                <w:sz w:val="20"/>
                <w:szCs w:val="20"/>
              </w:rPr>
              <w:t>∆ :: hphNT1 mCherry-A</w:t>
            </w:r>
            <w:r w:rsidR="0022084A">
              <w:rPr>
                <w:rFonts w:ascii="Arial" w:hAnsi="Arial" w:cs="Arial"/>
                <w:i/>
                <w:color w:val="000000"/>
                <w:sz w:val="20"/>
                <w:szCs w:val="20"/>
              </w:rPr>
              <w:t>PE</w:t>
            </w:r>
            <w:r w:rsidRPr="00255555">
              <w:rPr>
                <w:rFonts w:ascii="Arial" w:hAnsi="Arial" w:cs="Arial"/>
                <w:i/>
                <w:color w:val="000000"/>
                <w:sz w:val="20"/>
                <w:szCs w:val="20"/>
              </w:rPr>
              <w:t>1:: natNT2</w:t>
            </w:r>
          </w:p>
          <w:p w14:paraId="60AF3440" w14:textId="39F337DA" w:rsidR="003A77D4" w:rsidRPr="004822CB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C746A5F" w14:textId="5D683A0F" w:rsidR="003A77D4" w:rsidRPr="004822CB" w:rsidRDefault="003A77D4" w:rsidP="00DA59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419FD8BA" w14:textId="77777777" w:rsidTr="00F95702">
        <w:trPr>
          <w:trHeight w:val="759"/>
        </w:trPr>
        <w:tc>
          <w:tcPr>
            <w:tcW w:w="1276" w:type="dxa"/>
          </w:tcPr>
          <w:p w14:paraId="7543CFE1" w14:textId="3E39578E" w:rsidR="003A77D4" w:rsidRPr="004822CB" w:rsidRDefault="003A77D4" w:rsidP="000014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CUY10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5954" w:type="dxa"/>
          </w:tcPr>
          <w:p w14:paraId="458AD6A3" w14:textId="589690AB" w:rsidR="003A77D4" w:rsidRPr="004822CB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 xml:space="preserve">BY4741; </w:t>
            </w:r>
            <w:r w:rsidRPr="00001499">
              <w:rPr>
                <w:rFonts w:ascii="Arial" w:hAnsi="Arial" w:cs="Arial"/>
                <w:i/>
                <w:color w:val="000000"/>
                <w:sz w:val="20"/>
                <w:szCs w:val="20"/>
              </w:rPr>
              <w:t>YPT7</w:t>
            </w:r>
            <w:proofErr w:type="gramStart"/>
            <w:r w:rsidRPr="00001499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001499">
              <w:rPr>
                <w:rFonts w:ascii="Arial" w:hAnsi="Arial" w:cs="Arial"/>
                <w:i/>
                <w:color w:val="000000"/>
                <w:sz w:val="20"/>
                <w:szCs w:val="20"/>
              </w:rPr>
              <w:t>HIS5-PHO5pr-Myc-GFP mCherry-A</w:t>
            </w:r>
            <w:r w:rsidR="0022084A">
              <w:rPr>
                <w:rFonts w:ascii="Arial" w:hAnsi="Arial" w:cs="Arial"/>
                <w:i/>
                <w:color w:val="000000"/>
                <w:sz w:val="20"/>
                <w:szCs w:val="20"/>
              </w:rPr>
              <w:t>TG</w:t>
            </w:r>
            <w:r w:rsidRPr="00001499">
              <w:rPr>
                <w:rFonts w:ascii="Arial" w:hAnsi="Arial" w:cs="Arial"/>
                <w:i/>
                <w:color w:val="000000"/>
                <w:sz w:val="20"/>
                <w:szCs w:val="20"/>
              </w:rPr>
              <w:t>8:: natNT2</w:t>
            </w:r>
          </w:p>
        </w:tc>
        <w:tc>
          <w:tcPr>
            <w:tcW w:w="1984" w:type="dxa"/>
          </w:tcPr>
          <w:p w14:paraId="7A58F444" w14:textId="02883795" w:rsidR="003A77D4" w:rsidRPr="004822CB" w:rsidRDefault="003A77D4" w:rsidP="00DA59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2C1E0054" w14:textId="77777777" w:rsidTr="00F95702">
        <w:trPr>
          <w:trHeight w:val="759"/>
        </w:trPr>
        <w:tc>
          <w:tcPr>
            <w:tcW w:w="1276" w:type="dxa"/>
          </w:tcPr>
          <w:p w14:paraId="2C4A3382" w14:textId="12A28CAB" w:rsidR="003A77D4" w:rsidRPr="004822CB" w:rsidRDefault="003A77D4" w:rsidP="00146A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CUY10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5954" w:type="dxa"/>
          </w:tcPr>
          <w:p w14:paraId="35A6D732" w14:textId="55D96654" w:rsidR="003A77D4" w:rsidRPr="006546F5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BY47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="006546F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46AA0">
              <w:rPr>
                <w:rFonts w:ascii="Arial" w:hAnsi="Arial" w:cs="Arial"/>
                <w:i/>
                <w:color w:val="000000"/>
                <w:sz w:val="20"/>
                <w:szCs w:val="20"/>
              </w:rPr>
              <w:t>vam3∆</w:t>
            </w:r>
            <w:proofErr w:type="gramStart"/>
            <w:r w:rsidRPr="00146AA0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146AA0">
              <w:rPr>
                <w:rFonts w:ascii="Arial" w:hAnsi="Arial" w:cs="Arial"/>
                <w:i/>
                <w:color w:val="000000"/>
                <w:sz w:val="20"/>
                <w:szCs w:val="20"/>
              </w:rPr>
              <w:t>kanMX</w:t>
            </w:r>
            <w:proofErr w:type="spellEnd"/>
            <w:r w:rsidR="006546F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146AA0">
              <w:rPr>
                <w:rFonts w:ascii="Arial" w:hAnsi="Arial" w:cs="Arial"/>
                <w:i/>
                <w:color w:val="000000"/>
                <w:sz w:val="20"/>
                <w:szCs w:val="20"/>
              </w:rPr>
              <w:t>Y</w:t>
            </w:r>
            <w:r w:rsidR="0022084A">
              <w:rPr>
                <w:rFonts w:ascii="Arial" w:hAnsi="Arial" w:cs="Arial"/>
                <w:i/>
                <w:color w:val="000000"/>
                <w:sz w:val="20"/>
                <w:szCs w:val="20"/>
              </w:rPr>
              <w:t>PT</w:t>
            </w:r>
            <w:r w:rsidRPr="00146AA0">
              <w:rPr>
                <w:rFonts w:ascii="Arial" w:hAnsi="Arial" w:cs="Arial"/>
                <w:i/>
                <w:color w:val="000000"/>
                <w:sz w:val="20"/>
                <w:szCs w:val="20"/>
              </w:rPr>
              <w:t>7::URA3-PHO5pr-GFP-myc mCherry-A</w:t>
            </w:r>
            <w:r w:rsidR="0022084A">
              <w:rPr>
                <w:rFonts w:ascii="Arial" w:hAnsi="Arial" w:cs="Arial"/>
                <w:i/>
                <w:color w:val="000000"/>
                <w:sz w:val="20"/>
                <w:szCs w:val="20"/>
              </w:rPr>
              <w:t>TG</w:t>
            </w:r>
            <w:r w:rsidRPr="00146AA0">
              <w:rPr>
                <w:rFonts w:ascii="Arial" w:hAnsi="Arial" w:cs="Arial"/>
                <w:i/>
                <w:color w:val="000000"/>
                <w:sz w:val="20"/>
                <w:szCs w:val="20"/>
              </w:rPr>
              <w:t>8:: natNT2</w:t>
            </w:r>
          </w:p>
        </w:tc>
        <w:tc>
          <w:tcPr>
            <w:tcW w:w="1984" w:type="dxa"/>
          </w:tcPr>
          <w:p w14:paraId="5C9A7241" w14:textId="3EC8F258" w:rsidR="003A77D4" w:rsidRPr="004822CB" w:rsidRDefault="003A77D4" w:rsidP="00DA59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1C7C8BDE" w14:textId="77777777" w:rsidTr="00F95702">
        <w:trPr>
          <w:trHeight w:val="759"/>
        </w:trPr>
        <w:tc>
          <w:tcPr>
            <w:tcW w:w="1276" w:type="dxa"/>
          </w:tcPr>
          <w:p w14:paraId="15FF72C1" w14:textId="1F0429CC" w:rsidR="003A77D4" w:rsidRPr="004822CB" w:rsidRDefault="003A77D4" w:rsidP="00FE5E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CUY10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5954" w:type="dxa"/>
          </w:tcPr>
          <w:p w14:paraId="03E22099" w14:textId="3650287F" w:rsidR="003A77D4" w:rsidRPr="004822CB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BY47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 xml:space="preserve">; </w:t>
            </w:r>
            <w:r w:rsidRPr="00FE5E4D">
              <w:rPr>
                <w:rFonts w:ascii="Arial" w:hAnsi="Arial" w:cs="Arial"/>
                <w:i/>
                <w:color w:val="000000"/>
                <w:sz w:val="20"/>
                <w:szCs w:val="20"/>
              </w:rPr>
              <w:t>vam3∆</w:t>
            </w:r>
            <w:proofErr w:type="gramStart"/>
            <w:r w:rsidRPr="00FE5E4D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FE5E4D">
              <w:rPr>
                <w:rFonts w:ascii="Arial" w:hAnsi="Arial" w:cs="Arial"/>
                <w:i/>
                <w:color w:val="000000"/>
                <w:sz w:val="20"/>
                <w:szCs w:val="20"/>
              </w:rPr>
              <w:t>kanMX</w:t>
            </w:r>
            <w:proofErr w:type="spellEnd"/>
            <w:r w:rsidRPr="00FE5E4D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="0022084A">
              <w:rPr>
                <w:rFonts w:ascii="Arial" w:hAnsi="Arial" w:cs="Arial"/>
                <w:i/>
                <w:color w:val="000000"/>
                <w:sz w:val="20"/>
                <w:szCs w:val="20"/>
              </w:rPr>
              <w:t>v</w:t>
            </w:r>
            <w:r w:rsidRPr="00FE5E4D">
              <w:rPr>
                <w:rFonts w:ascii="Arial" w:hAnsi="Arial" w:cs="Arial"/>
                <w:i/>
                <w:color w:val="000000"/>
                <w:sz w:val="20"/>
                <w:szCs w:val="20"/>
              </w:rPr>
              <w:t>am3ts::MET15 mCherry-A</w:t>
            </w:r>
            <w:r w:rsidR="0022084A">
              <w:rPr>
                <w:rFonts w:ascii="Arial" w:hAnsi="Arial" w:cs="Arial"/>
                <w:i/>
                <w:color w:val="000000"/>
                <w:sz w:val="20"/>
                <w:szCs w:val="20"/>
              </w:rPr>
              <w:t>TG</w:t>
            </w:r>
            <w:r w:rsidRPr="00FE5E4D">
              <w:rPr>
                <w:rFonts w:ascii="Arial" w:hAnsi="Arial" w:cs="Arial"/>
                <w:i/>
                <w:color w:val="000000"/>
                <w:sz w:val="20"/>
                <w:szCs w:val="20"/>
              </w:rPr>
              <w:t>8:: natNT2</w:t>
            </w:r>
          </w:p>
        </w:tc>
        <w:tc>
          <w:tcPr>
            <w:tcW w:w="1984" w:type="dxa"/>
          </w:tcPr>
          <w:p w14:paraId="15092FD4" w14:textId="3E06020C" w:rsidR="003A77D4" w:rsidRPr="004822CB" w:rsidRDefault="003A77D4" w:rsidP="00DA59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1E0BD727" w14:textId="77777777" w:rsidTr="00F95702">
        <w:trPr>
          <w:trHeight w:val="759"/>
        </w:trPr>
        <w:tc>
          <w:tcPr>
            <w:tcW w:w="1276" w:type="dxa"/>
          </w:tcPr>
          <w:p w14:paraId="710E91CC" w14:textId="0F9888A4" w:rsidR="003A77D4" w:rsidRPr="004822CB" w:rsidRDefault="003A77D4" w:rsidP="005229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CUY10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5954" w:type="dxa"/>
          </w:tcPr>
          <w:p w14:paraId="56FC2A41" w14:textId="6E4209CF" w:rsidR="003A77D4" w:rsidRPr="004822CB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 xml:space="preserve">BY4741; </w:t>
            </w:r>
            <w:r w:rsidRPr="00522952">
              <w:rPr>
                <w:rFonts w:ascii="Arial" w:hAnsi="Arial" w:cs="Arial"/>
                <w:i/>
                <w:color w:val="000000"/>
                <w:sz w:val="20"/>
                <w:szCs w:val="20"/>
              </w:rPr>
              <w:t>CCZ1</w:t>
            </w:r>
            <w:proofErr w:type="gramStart"/>
            <w:r w:rsidRPr="00522952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522952">
              <w:rPr>
                <w:rFonts w:ascii="Arial" w:hAnsi="Arial" w:cs="Arial"/>
                <w:i/>
                <w:color w:val="000000"/>
                <w:sz w:val="20"/>
                <w:szCs w:val="20"/>
              </w:rPr>
              <w:t>URA3-PHO5pr-GFP-myc mCherry-A</w:t>
            </w:r>
            <w:r w:rsidR="0022084A">
              <w:rPr>
                <w:rFonts w:ascii="Arial" w:hAnsi="Arial" w:cs="Arial"/>
                <w:i/>
                <w:color w:val="000000"/>
                <w:sz w:val="20"/>
                <w:szCs w:val="20"/>
              </w:rPr>
              <w:t>PE</w:t>
            </w:r>
            <w:r w:rsidRPr="00522952">
              <w:rPr>
                <w:rFonts w:ascii="Arial" w:hAnsi="Arial" w:cs="Arial"/>
                <w:i/>
                <w:color w:val="000000"/>
                <w:sz w:val="20"/>
                <w:szCs w:val="20"/>
              </w:rPr>
              <w:t>1:: natNT2</w:t>
            </w:r>
          </w:p>
        </w:tc>
        <w:tc>
          <w:tcPr>
            <w:tcW w:w="1984" w:type="dxa"/>
          </w:tcPr>
          <w:p w14:paraId="22EDF63A" w14:textId="07895C4E" w:rsidR="003A77D4" w:rsidRPr="004822CB" w:rsidRDefault="003A77D4" w:rsidP="00DA59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397BD18B" w14:textId="77777777" w:rsidTr="00F95702">
        <w:trPr>
          <w:trHeight w:val="759"/>
        </w:trPr>
        <w:tc>
          <w:tcPr>
            <w:tcW w:w="1276" w:type="dxa"/>
          </w:tcPr>
          <w:p w14:paraId="4749C2F7" w14:textId="6FB1B684" w:rsidR="003A77D4" w:rsidRPr="004822CB" w:rsidRDefault="003A77D4" w:rsidP="005229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CUY10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5954" w:type="dxa"/>
          </w:tcPr>
          <w:p w14:paraId="73C968BA" w14:textId="0CAC5F4A" w:rsidR="003A77D4" w:rsidRPr="004822CB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 xml:space="preserve">BY4741; </w:t>
            </w:r>
            <w:r w:rsidRPr="00522952">
              <w:rPr>
                <w:rFonts w:ascii="Arial" w:hAnsi="Arial" w:cs="Arial"/>
                <w:i/>
                <w:color w:val="000000"/>
                <w:sz w:val="20"/>
                <w:szCs w:val="20"/>
              </w:rPr>
              <w:t>YPT7</w:t>
            </w:r>
            <w:proofErr w:type="gramStart"/>
            <w:r w:rsidRPr="00522952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522952">
              <w:rPr>
                <w:rFonts w:ascii="Arial" w:hAnsi="Arial" w:cs="Arial"/>
                <w:i/>
                <w:color w:val="000000"/>
                <w:sz w:val="20"/>
                <w:szCs w:val="20"/>
              </w:rPr>
              <w:t>HIS5-PHO5pr-Myc-GFP mCherry-A</w:t>
            </w:r>
            <w:r w:rsidR="0022084A">
              <w:rPr>
                <w:rFonts w:ascii="Arial" w:hAnsi="Arial" w:cs="Arial"/>
                <w:i/>
                <w:color w:val="000000"/>
                <w:sz w:val="20"/>
                <w:szCs w:val="20"/>
              </w:rPr>
              <w:t>PE</w:t>
            </w:r>
            <w:r w:rsidRPr="00522952">
              <w:rPr>
                <w:rFonts w:ascii="Arial" w:hAnsi="Arial" w:cs="Arial"/>
                <w:i/>
                <w:color w:val="000000"/>
                <w:sz w:val="20"/>
                <w:szCs w:val="20"/>
              </w:rPr>
              <w:t>1:: natNT2</w:t>
            </w:r>
          </w:p>
        </w:tc>
        <w:tc>
          <w:tcPr>
            <w:tcW w:w="1984" w:type="dxa"/>
          </w:tcPr>
          <w:p w14:paraId="10C39019" w14:textId="3BA6DCED" w:rsidR="003A77D4" w:rsidRPr="004822CB" w:rsidRDefault="003A77D4" w:rsidP="00DA59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08ADF03F" w14:textId="77777777" w:rsidTr="00F95702">
        <w:trPr>
          <w:trHeight w:val="759"/>
        </w:trPr>
        <w:tc>
          <w:tcPr>
            <w:tcW w:w="1276" w:type="dxa"/>
          </w:tcPr>
          <w:p w14:paraId="5E229FC1" w14:textId="1AB316B0" w:rsidR="003A77D4" w:rsidRPr="004822CB" w:rsidRDefault="003A77D4" w:rsidP="005229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CUY10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5954" w:type="dxa"/>
          </w:tcPr>
          <w:p w14:paraId="71579C48" w14:textId="10E9D776" w:rsidR="003A77D4" w:rsidRPr="006546F5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 xml:space="preserve">BY4741; </w:t>
            </w:r>
            <w:r w:rsidRPr="00522952">
              <w:rPr>
                <w:rFonts w:ascii="Arial" w:hAnsi="Arial" w:cs="Arial"/>
                <w:i/>
                <w:color w:val="000000"/>
                <w:sz w:val="20"/>
                <w:szCs w:val="20"/>
              </w:rPr>
              <w:t>vam3∆</w:t>
            </w:r>
            <w:proofErr w:type="gramStart"/>
            <w:r w:rsidRPr="00522952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522952">
              <w:rPr>
                <w:rFonts w:ascii="Arial" w:hAnsi="Arial" w:cs="Arial"/>
                <w:i/>
                <w:color w:val="000000"/>
                <w:sz w:val="20"/>
                <w:szCs w:val="20"/>
              </w:rPr>
              <w:t>kanMX</w:t>
            </w:r>
            <w:proofErr w:type="spellEnd"/>
            <w:r w:rsidR="006546F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522952">
              <w:rPr>
                <w:rFonts w:ascii="Arial" w:hAnsi="Arial" w:cs="Arial"/>
                <w:i/>
                <w:color w:val="000000"/>
                <w:sz w:val="20"/>
                <w:szCs w:val="20"/>
              </w:rPr>
              <w:t>Ypt7::URA3-PHO5pr-GFP-myc mCherry-A</w:t>
            </w:r>
            <w:r w:rsidR="0022084A">
              <w:rPr>
                <w:rFonts w:ascii="Arial" w:hAnsi="Arial" w:cs="Arial"/>
                <w:i/>
                <w:color w:val="000000"/>
                <w:sz w:val="20"/>
                <w:szCs w:val="20"/>
              </w:rPr>
              <w:t>PE</w:t>
            </w:r>
            <w:r w:rsidRPr="00522952">
              <w:rPr>
                <w:rFonts w:ascii="Arial" w:hAnsi="Arial" w:cs="Arial"/>
                <w:i/>
                <w:color w:val="000000"/>
                <w:sz w:val="20"/>
                <w:szCs w:val="20"/>
              </w:rPr>
              <w:t>1:: natNT2</w:t>
            </w:r>
          </w:p>
        </w:tc>
        <w:tc>
          <w:tcPr>
            <w:tcW w:w="1984" w:type="dxa"/>
          </w:tcPr>
          <w:p w14:paraId="491368F2" w14:textId="0B76399B" w:rsidR="003A77D4" w:rsidRPr="004822CB" w:rsidRDefault="003A77D4" w:rsidP="00DA59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7E534FEC" w14:textId="77777777" w:rsidTr="00F95702">
        <w:trPr>
          <w:trHeight w:val="759"/>
        </w:trPr>
        <w:tc>
          <w:tcPr>
            <w:tcW w:w="1276" w:type="dxa"/>
          </w:tcPr>
          <w:p w14:paraId="13E65CAF" w14:textId="648C4ECF" w:rsidR="003A77D4" w:rsidRPr="004822CB" w:rsidRDefault="003A77D4" w:rsidP="00BE4B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CUY10197</w:t>
            </w:r>
          </w:p>
        </w:tc>
        <w:tc>
          <w:tcPr>
            <w:tcW w:w="5954" w:type="dxa"/>
          </w:tcPr>
          <w:p w14:paraId="077E571B" w14:textId="4351C3EA" w:rsidR="003A77D4" w:rsidRPr="006546F5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 xml:space="preserve">BY4741; </w:t>
            </w:r>
            <w:r w:rsidRPr="00616126">
              <w:rPr>
                <w:rFonts w:ascii="Arial" w:hAnsi="Arial" w:cs="Arial"/>
                <w:i/>
                <w:color w:val="000000"/>
                <w:sz w:val="20"/>
                <w:szCs w:val="20"/>
              </w:rPr>
              <w:t>vam3∆</w:t>
            </w:r>
            <w:proofErr w:type="gramStart"/>
            <w:r w:rsidRPr="00616126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616126">
              <w:rPr>
                <w:rFonts w:ascii="Arial" w:hAnsi="Arial" w:cs="Arial"/>
                <w:i/>
                <w:color w:val="000000"/>
                <w:sz w:val="20"/>
                <w:szCs w:val="20"/>
              </w:rPr>
              <w:t>kanMX</w:t>
            </w:r>
            <w:proofErr w:type="spellEnd"/>
            <w:r w:rsidR="006546F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="00BC3368">
              <w:rPr>
                <w:rFonts w:ascii="Arial" w:hAnsi="Arial" w:cs="Arial"/>
                <w:i/>
                <w:color w:val="000000"/>
                <w:sz w:val="20"/>
                <w:szCs w:val="20"/>
              </w:rPr>
              <w:t>YPT</w:t>
            </w:r>
            <w:r w:rsidRPr="00616126">
              <w:rPr>
                <w:rFonts w:ascii="Arial" w:hAnsi="Arial" w:cs="Arial"/>
                <w:i/>
                <w:color w:val="000000"/>
                <w:sz w:val="20"/>
                <w:szCs w:val="20"/>
              </w:rPr>
              <w:t>7::URA3-PHO5pr-GFP-myc mCherry-A</w:t>
            </w:r>
            <w:r w:rsidR="0022084A">
              <w:rPr>
                <w:rFonts w:ascii="Arial" w:hAnsi="Arial" w:cs="Arial"/>
                <w:i/>
                <w:color w:val="000000"/>
                <w:sz w:val="20"/>
                <w:szCs w:val="20"/>
              </w:rPr>
              <w:t>PE</w:t>
            </w:r>
            <w:r w:rsidRPr="00616126">
              <w:rPr>
                <w:rFonts w:ascii="Arial" w:hAnsi="Arial" w:cs="Arial"/>
                <w:i/>
                <w:color w:val="000000"/>
                <w:sz w:val="20"/>
                <w:szCs w:val="20"/>
              </w:rPr>
              <w:t>1:: natNT2 atg1∆ :: hphNT1</w:t>
            </w:r>
          </w:p>
        </w:tc>
        <w:tc>
          <w:tcPr>
            <w:tcW w:w="1984" w:type="dxa"/>
          </w:tcPr>
          <w:p w14:paraId="14E05CC3" w14:textId="518CAA0D" w:rsidR="003A77D4" w:rsidRPr="004822CB" w:rsidRDefault="003A77D4" w:rsidP="00DA59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0BB69A49" w14:textId="77777777" w:rsidTr="00F95702">
        <w:trPr>
          <w:trHeight w:val="759"/>
        </w:trPr>
        <w:tc>
          <w:tcPr>
            <w:tcW w:w="1276" w:type="dxa"/>
          </w:tcPr>
          <w:p w14:paraId="5D2DFB95" w14:textId="5F7696E6" w:rsidR="003A77D4" w:rsidRPr="004822CB" w:rsidRDefault="003A77D4" w:rsidP="00BE4B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CUY10198</w:t>
            </w:r>
          </w:p>
        </w:tc>
        <w:tc>
          <w:tcPr>
            <w:tcW w:w="5954" w:type="dxa"/>
          </w:tcPr>
          <w:p w14:paraId="48195DDE" w14:textId="4E2F8B5B" w:rsidR="003A77D4" w:rsidRPr="006546F5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 xml:space="preserve">BY4741; </w:t>
            </w:r>
            <w:r w:rsidRPr="00616126">
              <w:rPr>
                <w:rFonts w:ascii="Arial" w:hAnsi="Arial" w:cs="Arial"/>
                <w:i/>
                <w:color w:val="000000"/>
                <w:sz w:val="20"/>
                <w:szCs w:val="20"/>
              </w:rPr>
              <w:t>vam3∆</w:t>
            </w:r>
            <w:proofErr w:type="gramStart"/>
            <w:r w:rsidRPr="00616126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616126">
              <w:rPr>
                <w:rFonts w:ascii="Arial" w:hAnsi="Arial" w:cs="Arial"/>
                <w:i/>
                <w:color w:val="000000"/>
                <w:sz w:val="20"/>
                <w:szCs w:val="20"/>
              </w:rPr>
              <w:t>kanMX</w:t>
            </w:r>
            <w:proofErr w:type="spellEnd"/>
            <w:r w:rsidR="006546F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="00BC3368">
              <w:rPr>
                <w:rFonts w:ascii="Arial" w:hAnsi="Arial" w:cs="Arial"/>
                <w:i/>
                <w:color w:val="000000"/>
                <w:sz w:val="20"/>
                <w:szCs w:val="20"/>
              </w:rPr>
              <w:t>YPT</w:t>
            </w:r>
            <w:r w:rsidRPr="00616126">
              <w:rPr>
                <w:rFonts w:ascii="Arial" w:hAnsi="Arial" w:cs="Arial"/>
                <w:i/>
                <w:color w:val="000000"/>
                <w:sz w:val="20"/>
                <w:szCs w:val="20"/>
              </w:rPr>
              <w:t>7::URA3-PHO5pr-GFP-myc mCherry-A</w:t>
            </w:r>
            <w:r w:rsidR="0022084A">
              <w:rPr>
                <w:rFonts w:ascii="Arial" w:hAnsi="Arial" w:cs="Arial"/>
                <w:i/>
                <w:color w:val="000000"/>
                <w:sz w:val="20"/>
                <w:szCs w:val="20"/>
              </w:rPr>
              <w:t>PE</w:t>
            </w:r>
            <w:r w:rsidRPr="00616126">
              <w:rPr>
                <w:rFonts w:ascii="Arial" w:hAnsi="Arial" w:cs="Arial"/>
                <w:i/>
                <w:color w:val="000000"/>
                <w:sz w:val="20"/>
                <w:szCs w:val="20"/>
              </w:rPr>
              <w:t>1:: natNT2 atg4∆ :: hphNT1</w:t>
            </w:r>
          </w:p>
        </w:tc>
        <w:tc>
          <w:tcPr>
            <w:tcW w:w="1984" w:type="dxa"/>
          </w:tcPr>
          <w:p w14:paraId="1032E638" w14:textId="1C649E26" w:rsidR="003A77D4" w:rsidRPr="004822CB" w:rsidRDefault="003A77D4" w:rsidP="00DA59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03AA7E31" w14:textId="77777777" w:rsidTr="00F95702">
        <w:trPr>
          <w:trHeight w:val="759"/>
        </w:trPr>
        <w:tc>
          <w:tcPr>
            <w:tcW w:w="1276" w:type="dxa"/>
          </w:tcPr>
          <w:p w14:paraId="77498EE0" w14:textId="1C54225F" w:rsidR="003A77D4" w:rsidRPr="004822CB" w:rsidRDefault="003A77D4" w:rsidP="003320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CUY10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5954" w:type="dxa"/>
          </w:tcPr>
          <w:p w14:paraId="5BFB1598" w14:textId="156E499E" w:rsidR="003A77D4" w:rsidRPr="006546F5" w:rsidRDefault="008548E3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BY4741;</w:t>
            </w:r>
            <w:r w:rsidR="003A77D4" w:rsidRPr="00332084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vam3∆</w:t>
            </w:r>
            <w:proofErr w:type="gramStart"/>
            <w:r w:rsidR="003A77D4" w:rsidRPr="00332084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="003A77D4" w:rsidRPr="00332084">
              <w:rPr>
                <w:rFonts w:ascii="Arial" w:hAnsi="Arial" w:cs="Arial"/>
                <w:i/>
                <w:color w:val="000000"/>
                <w:sz w:val="20"/>
                <w:szCs w:val="20"/>
              </w:rPr>
              <w:t>kanMX</w:t>
            </w:r>
            <w:proofErr w:type="spellEnd"/>
            <w:r w:rsidR="006546F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="00BC3368">
              <w:rPr>
                <w:rFonts w:ascii="Arial" w:hAnsi="Arial" w:cs="Arial"/>
                <w:i/>
                <w:color w:val="000000"/>
                <w:sz w:val="20"/>
                <w:szCs w:val="20"/>
              </w:rPr>
              <w:t>YPT</w:t>
            </w:r>
            <w:r w:rsidR="003A77D4" w:rsidRPr="00332084">
              <w:rPr>
                <w:rFonts w:ascii="Arial" w:hAnsi="Arial" w:cs="Arial"/>
                <w:i/>
                <w:color w:val="000000"/>
                <w:sz w:val="20"/>
                <w:szCs w:val="20"/>
              </w:rPr>
              <w:t>7::URA3-PHO5pr-GFP-myc mCherry-Ape1:: natNT2 atg8∆ :: hphNT1</w:t>
            </w:r>
          </w:p>
        </w:tc>
        <w:tc>
          <w:tcPr>
            <w:tcW w:w="1984" w:type="dxa"/>
          </w:tcPr>
          <w:p w14:paraId="4A78498D" w14:textId="5B13E115" w:rsidR="003A77D4" w:rsidRPr="004822CB" w:rsidRDefault="003A77D4" w:rsidP="00DA59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1C58438A" w14:textId="77777777" w:rsidTr="00F95702">
        <w:trPr>
          <w:trHeight w:val="759"/>
        </w:trPr>
        <w:tc>
          <w:tcPr>
            <w:tcW w:w="1276" w:type="dxa"/>
          </w:tcPr>
          <w:p w14:paraId="3EB7DAB8" w14:textId="11D1A733" w:rsidR="003A77D4" w:rsidRPr="004822CB" w:rsidRDefault="003A77D4" w:rsidP="003320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CUY10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954" w:type="dxa"/>
          </w:tcPr>
          <w:p w14:paraId="2E4E922C" w14:textId="13443E02" w:rsidR="003A77D4" w:rsidRPr="006546F5" w:rsidRDefault="00A43B3F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BY4741;</w:t>
            </w:r>
            <w:r w:rsidR="003A77D4" w:rsidRPr="00332084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vam3∆</w:t>
            </w:r>
            <w:proofErr w:type="gramStart"/>
            <w:r w:rsidR="003A77D4" w:rsidRPr="00332084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="003A77D4" w:rsidRPr="00332084">
              <w:rPr>
                <w:rFonts w:ascii="Arial" w:hAnsi="Arial" w:cs="Arial"/>
                <w:i/>
                <w:color w:val="000000"/>
                <w:sz w:val="20"/>
                <w:szCs w:val="20"/>
              </w:rPr>
              <w:t>kanMX</w:t>
            </w:r>
            <w:proofErr w:type="spellEnd"/>
            <w:r w:rsidR="006546F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="00BC3368">
              <w:rPr>
                <w:rFonts w:ascii="Arial" w:hAnsi="Arial" w:cs="Arial"/>
                <w:i/>
                <w:color w:val="000000"/>
                <w:sz w:val="20"/>
                <w:szCs w:val="20"/>
              </w:rPr>
              <w:t>YPT</w:t>
            </w:r>
            <w:r w:rsidR="003A77D4" w:rsidRPr="00332084">
              <w:rPr>
                <w:rFonts w:ascii="Arial" w:hAnsi="Arial" w:cs="Arial"/>
                <w:i/>
                <w:color w:val="000000"/>
                <w:sz w:val="20"/>
                <w:szCs w:val="20"/>
              </w:rPr>
              <w:t>7::URA3-PHO5pr-GFP-myc mCherry-A</w:t>
            </w:r>
            <w:r w:rsidR="0022084A">
              <w:rPr>
                <w:rFonts w:ascii="Arial" w:hAnsi="Arial" w:cs="Arial"/>
                <w:i/>
                <w:color w:val="000000"/>
                <w:sz w:val="20"/>
                <w:szCs w:val="20"/>
              </w:rPr>
              <w:t>PE</w:t>
            </w:r>
            <w:r w:rsidR="003A77D4" w:rsidRPr="00332084">
              <w:rPr>
                <w:rFonts w:ascii="Arial" w:hAnsi="Arial" w:cs="Arial"/>
                <w:i/>
                <w:color w:val="000000"/>
                <w:sz w:val="20"/>
                <w:szCs w:val="20"/>
              </w:rPr>
              <w:t>1:: natNT2 atg16∆ :: hphNT1</w:t>
            </w:r>
          </w:p>
        </w:tc>
        <w:tc>
          <w:tcPr>
            <w:tcW w:w="1984" w:type="dxa"/>
          </w:tcPr>
          <w:p w14:paraId="174A66D9" w14:textId="24AED532" w:rsidR="003A77D4" w:rsidRPr="004822CB" w:rsidRDefault="003A77D4" w:rsidP="00DA59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2CD06902" w14:textId="77777777" w:rsidTr="00F95702">
        <w:trPr>
          <w:trHeight w:val="759"/>
        </w:trPr>
        <w:tc>
          <w:tcPr>
            <w:tcW w:w="1276" w:type="dxa"/>
          </w:tcPr>
          <w:p w14:paraId="0123BB29" w14:textId="725946C6" w:rsidR="003A77D4" w:rsidRPr="004822CB" w:rsidRDefault="003A77D4" w:rsidP="00AE49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CUY10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5954" w:type="dxa"/>
          </w:tcPr>
          <w:p w14:paraId="52CFC5F2" w14:textId="31ED213A" w:rsidR="003A77D4" w:rsidRPr="004822CB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49BC">
              <w:rPr>
                <w:rFonts w:ascii="Arial" w:hAnsi="Arial" w:cs="Arial"/>
                <w:color w:val="000000"/>
                <w:sz w:val="20"/>
                <w:szCs w:val="20"/>
              </w:rPr>
              <w:t>SEY6210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="00A43B3F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AE49BC">
              <w:rPr>
                <w:rFonts w:ascii="Arial" w:hAnsi="Arial" w:cs="Arial"/>
                <w:i/>
                <w:color w:val="000000"/>
                <w:sz w:val="20"/>
                <w:szCs w:val="20"/>
              </w:rPr>
              <w:t>mCherry-</w:t>
            </w:r>
            <w:r w:rsidR="001E2130">
              <w:rPr>
                <w:rFonts w:ascii="Arial" w:hAnsi="Arial" w:cs="Arial"/>
                <w:i/>
                <w:color w:val="000000"/>
                <w:sz w:val="20"/>
                <w:szCs w:val="20"/>
              </w:rPr>
              <w:t>ATG</w:t>
            </w:r>
            <w:r w:rsidRPr="00AE49BC">
              <w:rPr>
                <w:rFonts w:ascii="Arial" w:hAnsi="Arial" w:cs="Arial"/>
                <w:i/>
                <w:color w:val="000000"/>
                <w:sz w:val="20"/>
                <w:szCs w:val="20"/>
              </w:rPr>
              <w:t>8</w:t>
            </w:r>
            <w:proofErr w:type="gramStart"/>
            <w:r w:rsidRPr="00AE49BC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AE49BC">
              <w:rPr>
                <w:rFonts w:ascii="Arial" w:hAnsi="Arial" w:cs="Arial"/>
                <w:i/>
                <w:color w:val="000000"/>
                <w:sz w:val="20"/>
                <w:szCs w:val="20"/>
              </w:rPr>
              <w:t>natNT2 mon1∆::HIS pRS406-NOP</w:t>
            </w:r>
            <w:r w:rsidR="007719A8">
              <w:rPr>
                <w:rFonts w:ascii="Arial" w:hAnsi="Arial" w:cs="Arial"/>
                <w:i/>
                <w:color w:val="000000"/>
                <w:sz w:val="20"/>
                <w:szCs w:val="20"/>
              </w:rPr>
              <w:t>1pr</w:t>
            </w:r>
            <w:r w:rsidRPr="00AE49BC">
              <w:rPr>
                <w:rFonts w:ascii="Arial" w:hAnsi="Arial" w:cs="Arial"/>
                <w:i/>
                <w:color w:val="000000"/>
                <w:sz w:val="20"/>
                <w:szCs w:val="20"/>
              </w:rPr>
              <w:t>-GFP-M</w:t>
            </w:r>
            <w:r w:rsidR="001E2130">
              <w:rPr>
                <w:rFonts w:ascii="Arial" w:hAnsi="Arial" w:cs="Arial"/>
                <w:i/>
                <w:color w:val="000000"/>
                <w:sz w:val="20"/>
                <w:szCs w:val="20"/>
              </w:rPr>
              <w:t>ON</w:t>
            </w:r>
            <w:r w:rsidRPr="00AE49BC">
              <w:rPr>
                <w:rFonts w:ascii="Arial" w:hAnsi="Arial" w:cs="Arial"/>
                <w:i/>
                <w:color w:val="000000"/>
                <w:sz w:val="20"/>
                <w:szCs w:val="20"/>
              </w:rPr>
              <w:t>1(1-319)::URA</w:t>
            </w:r>
          </w:p>
        </w:tc>
        <w:tc>
          <w:tcPr>
            <w:tcW w:w="1984" w:type="dxa"/>
          </w:tcPr>
          <w:p w14:paraId="07E9BBA5" w14:textId="6235AE96" w:rsidR="003A77D4" w:rsidRPr="004822CB" w:rsidRDefault="003A77D4" w:rsidP="00DA59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0CFAC774" w14:textId="77777777" w:rsidTr="00D84AB4">
        <w:trPr>
          <w:trHeight w:val="742"/>
        </w:trPr>
        <w:tc>
          <w:tcPr>
            <w:tcW w:w="1276" w:type="dxa"/>
          </w:tcPr>
          <w:p w14:paraId="1C0B1C3A" w14:textId="52015157" w:rsidR="003A77D4" w:rsidRPr="004822CB" w:rsidRDefault="003A77D4" w:rsidP="00677A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CUY10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471</w:t>
            </w:r>
          </w:p>
        </w:tc>
        <w:tc>
          <w:tcPr>
            <w:tcW w:w="5954" w:type="dxa"/>
          </w:tcPr>
          <w:p w14:paraId="71469184" w14:textId="712086EF" w:rsidR="003A77D4" w:rsidRPr="004822CB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49BC">
              <w:rPr>
                <w:rFonts w:ascii="Arial" w:hAnsi="Arial" w:cs="Arial"/>
                <w:color w:val="000000"/>
                <w:sz w:val="20"/>
                <w:szCs w:val="20"/>
              </w:rPr>
              <w:t>SEY6210</w:t>
            </w: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 xml:space="preserve">; </w:t>
            </w:r>
            <w:r w:rsidRPr="00677A79">
              <w:rPr>
                <w:rFonts w:ascii="Arial" w:hAnsi="Arial" w:cs="Arial"/>
                <w:i/>
                <w:color w:val="000000"/>
                <w:sz w:val="20"/>
                <w:szCs w:val="20"/>
              </w:rPr>
              <w:t>mCherry-</w:t>
            </w:r>
            <w:r w:rsidR="001E2130">
              <w:rPr>
                <w:rFonts w:ascii="Arial" w:hAnsi="Arial" w:cs="Arial"/>
                <w:i/>
                <w:color w:val="000000"/>
                <w:sz w:val="20"/>
                <w:szCs w:val="20"/>
              </w:rPr>
              <w:t>ATG</w:t>
            </w:r>
            <w:r w:rsidR="001E2130" w:rsidRPr="00AE49BC">
              <w:rPr>
                <w:rFonts w:ascii="Arial" w:hAnsi="Arial" w:cs="Arial"/>
                <w:i/>
                <w:color w:val="000000"/>
                <w:sz w:val="20"/>
                <w:szCs w:val="20"/>
              </w:rPr>
              <w:t>8</w:t>
            </w:r>
            <w:proofErr w:type="gramStart"/>
            <w:r w:rsidRPr="00677A79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677A79">
              <w:rPr>
                <w:rFonts w:ascii="Arial" w:hAnsi="Arial" w:cs="Arial"/>
                <w:i/>
                <w:color w:val="000000"/>
                <w:sz w:val="20"/>
                <w:szCs w:val="20"/>
              </w:rPr>
              <w:t>natNT2 mon1∆::HIS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AE49BC">
              <w:rPr>
                <w:rFonts w:ascii="Arial" w:hAnsi="Arial" w:cs="Arial"/>
                <w:i/>
                <w:color w:val="000000"/>
                <w:sz w:val="20"/>
                <w:szCs w:val="20"/>
              </w:rPr>
              <w:t>pRS406-NOP</w:t>
            </w:r>
            <w:r w:rsidR="007719A8">
              <w:rPr>
                <w:rFonts w:ascii="Arial" w:hAnsi="Arial" w:cs="Arial"/>
                <w:i/>
                <w:color w:val="000000"/>
                <w:sz w:val="20"/>
                <w:szCs w:val="20"/>
              </w:rPr>
              <w:t>1pr</w:t>
            </w:r>
            <w:r w:rsidRPr="00AE49BC">
              <w:rPr>
                <w:rFonts w:ascii="Arial" w:hAnsi="Arial" w:cs="Arial"/>
                <w:i/>
                <w:color w:val="000000"/>
                <w:sz w:val="20"/>
                <w:szCs w:val="20"/>
              </w:rPr>
              <w:t>-GFP-M</w:t>
            </w:r>
            <w:r w:rsidR="001E2130">
              <w:rPr>
                <w:rFonts w:ascii="Arial" w:hAnsi="Arial" w:cs="Arial"/>
                <w:i/>
                <w:color w:val="000000"/>
                <w:sz w:val="20"/>
                <w:szCs w:val="20"/>
              </w:rPr>
              <w:t>ON</w:t>
            </w:r>
            <w:r w:rsidRPr="00AE49BC">
              <w:rPr>
                <w:rFonts w:ascii="Arial" w:hAnsi="Arial" w:cs="Arial"/>
                <w:i/>
                <w:color w:val="000000"/>
                <w:sz w:val="20"/>
                <w:szCs w:val="20"/>
              </w:rPr>
              <w:t>1::URA</w:t>
            </w:r>
          </w:p>
        </w:tc>
        <w:tc>
          <w:tcPr>
            <w:tcW w:w="1984" w:type="dxa"/>
          </w:tcPr>
          <w:p w14:paraId="60BFE72A" w14:textId="77777777" w:rsidR="003A77D4" w:rsidRDefault="003A77D4" w:rsidP="00DA59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  <w:p w14:paraId="2D63C37F" w14:textId="77777777" w:rsidR="003A77D4" w:rsidRDefault="003A77D4" w:rsidP="00DA59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B497ADA" w14:textId="40779F03" w:rsidR="003A77D4" w:rsidRPr="004822CB" w:rsidRDefault="003A77D4" w:rsidP="00DA59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77D4" w14:paraId="74307FD1" w14:textId="77777777" w:rsidTr="00D84AB4">
        <w:trPr>
          <w:trHeight w:val="759"/>
        </w:trPr>
        <w:tc>
          <w:tcPr>
            <w:tcW w:w="1276" w:type="dxa"/>
          </w:tcPr>
          <w:p w14:paraId="3A927317" w14:textId="16519584" w:rsidR="003A77D4" w:rsidRPr="004822CB" w:rsidRDefault="003A77D4" w:rsidP="00D84A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CUY10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472</w:t>
            </w:r>
          </w:p>
        </w:tc>
        <w:tc>
          <w:tcPr>
            <w:tcW w:w="5954" w:type="dxa"/>
          </w:tcPr>
          <w:p w14:paraId="1F561419" w14:textId="07E56900" w:rsidR="003A77D4" w:rsidRPr="004822CB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49BC">
              <w:rPr>
                <w:rFonts w:ascii="Arial" w:hAnsi="Arial" w:cs="Arial"/>
                <w:color w:val="000000"/>
                <w:sz w:val="20"/>
                <w:szCs w:val="20"/>
              </w:rPr>
              <w:t>SEY6210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; </w:t>
            </w:r>
            <w:r w:rsidRPr="00306E07">
              <w:rPr>
                <w:rFonts w:ascii="Arial" w:hAnsi="Arial" w:cs="Arial"/>
                <w:i/>
                <w:color w:val="000000"/>
                <w:sz w:val="20"/>
                <w:szCs w:val="20"/>
              </w:rPr>
              <w:t>mCherry-</w:t>
            </w:r>
            <w:r w:rsidR="001E2130">
              <w:rPr>
                <w:rFonts w:ascii="Arial" w:hAnsi="Arial" w:cs="Arial"/>
                <w:i/>
                <w:color w:val="000000"/>
                <w:sz w:val="20"/>
                <w:szCs w:val="20"/>
              </w:rPr>
              <w:t>ATG</w:t>
            </w:r>
            <w:r w:rsidR="001E2130" w:rsidRPr="00AE49BC">
              <w:rPr>
                <w:rFonts w:ascii="Arial" w:hAnsi="Arial" w:cs="Arial"/>
                <w:i/>
                <w:color w:val="000000"/>
                <w:sz w:val="20"/>
                <w:szCs w:val="20"/>
              </w:rPr>
              <w:t>8</w:t>
            </w:r>
            <w:proofErr w:type="gramStart"/>
            <w:r w:rsidRPr="00306E07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306E07">
              <w:rPr>
                <w:rFonts w:ascii="Arial" w:hAnsi="Arial" w:cs="Arial"/>
                <w:i/>
                <w:color w:val="000000"/>
                <w:sz w:val="20"/>
                <w:szCs w:val="20"/>
              </w:rPr>
              <w:t>natNT2 mon1∆::HIS pRS406-NOP</w:t>
            </w:r>
            <w:r w:rsidR="007719A8">
              <w:rPr>
                <w:rFonts w:ascii="Arial" w:hAnsi="Arial" w:cs="Arial"/>
                <w:i/>
                <w:color w:val="000000"/>
                <w:sz w:val="20"/>
                <w:szCs w:val="20"/>
              </w:rPr>
              <w:t>1pr</w:t>
            </w:r>
            <w:r w:rsidRPr="00306E07">
              <w:rPr>
                <w:rFonts w:ascii="Arial" w:hAnsi="Arial" w:cs="Arial"/>
                <w:i/>
                <w:color w:val="000000"/>
                <w:sz w:val="20"/>
                <w:szCs w:val="20"/>
              </w:rPr>
              <w:t>-GFP-M</w:t>
            </w:r>
            <w:r w:rsidR="001E2130">
              <w:rPr>
                <w:rFonts w:ascii="Arial" w:hAnsi="Arial" w:cs="Arial"/>
                <w:i/>
                <w:color w:val="000000"/>
                <w:sz w:val="20"/>
                <w:szCs w:val="20"/>
              </w:rPr>
              <w:t>ON</w:t>
            </w:r>
            <w:r w:rsidRPr="00306E07">
              <w:rPr>
                <w:rFonts w:ascii="Arial" w:hAnsi="Arial" w:cs="Arial"/>
                <w:i/>
                <w:color w:val="000000"/>
                <w:sz w:val="20"/>
                <w:szCs w:val="20"/>
              </w:rPr>
              <w:t>1(158-end)::URA</w:t>
            </w:r>
          </w:p>
        </w:tc>
        <w:tc>
          <w:tcPr>
            <w:tcW w:w="1984" w:type="dxa"/>
          </w:tcPr>
          <w:p w14:paraId="444DB549" w14:textId="77777777" w:rsidR="003A77D4" w:rsidRPr="004822CB" w:rsidRDefault="003A77D4" w:rsidP="00D84A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1BA84996" w14:textId="77777777" w:rsidTr="00D84AB4">
        <w:trPr>
          <w:trHeight w:val="759"/>
        </w:trPr>
        <w:tc>
          <w:tcPr>
            <w:tcW w:w="1276" w:type="dxa"/>
          </w:tcPr>
          <w:p w14:paraId="03A46E04" w14:textId="0F88B1CC" w:rsidR="003A77D4" w:rsidRPr="004822CB" w:rsidRDefault="003A77D4" w:rsidP="00D84A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CUY10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478</w:t>
            </w:r>
          </w:p>
        </w:tc>
        <w:tc>
          <w:tcPr>
            <w:tcW w:w="5954" w:type="dxa"/>
          </w:tcPr>
          <w:p w14:paraId="38EB952C" w14:textId="06F9E751" w:rsidR="003A77D4" w:rsidRPr="004822CB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49BC">
              <w:rPr>
                <w:rFonts w:ascii="Arial" w:hAnsi="Arial" w:cs="Arial"/>
                <w:color w:val="000000"/>
                <w:sz w:val="20"/>
                <w:szCs w:val="20"/>
              </w:rPr>
              <w:t>SEY6210</w:t>
            </w: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 xml:space="preserve">; </w:t>
            </w:r>
            <w:r w:rsidRPr="00D84AB4">
              <w:rPr>
                <w:rFonts w:ascii="Arial" w:hAnsi="Arial" w:cs="Arial"/>
                <w:i/>
                <w:color w:val="000000"/>
                <w:sz w:val="20"/>
                <w:szCs w:val="20"/>
              </w:rPr>
              <w:t>mCherry-</w:t>
            </w:r>
            <w:r w:rsidR="001E2130">
              <w:rPr>
                <w:rFonts w:ascii="Arial" w:hAnsi="Arial" w:cs="Arial"/>
                <w:i/>
                <w:color w:val="000000"/>
                <w:sz w:val="20"/>
                <w:szCs w:val="20"/>
              </w:rPr>
              <w:t>ATG</w:t>
            </w:r>
            <w:r w:rsidRPr="00D84AB4">
              <w:rPr>
                <w:rFonts w:ascii="Arial" w:hAnsi="Arial" w:cs="Arial"/>
                <w:i/>
                <w:color w:val="000000"/>
                <w:sz w:val="20"/>
                <w:szCs w:val="20"/>
              </w:rPr>
              <w:t>8</w:t>
            </w:r>
            <w:proofErr w:type="gramStart"/>
            <w:r w:rsidRPr="00D84AB4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D84AB4">
              <w:rPr>
                <w:rFonts w:ascii="Arial" w:hAnsi="Arial" w:cs="Arial"/>
                <w:i/>
                <w:color w:val="000000"/>
                <w:sz w:val="20"/>
                <w:szCs w:val="20"/>
              </w:rPr>
              <w:t>natNT2 ccz1∆::hphNT1 pRS406-NOP</w:t>
            </w:r>
            <w:r w:rsidR="007719A8">
              <w:rPr>
                <w:rFonts w:ascii="Arial" w:hAnsi="Arial" w:cs="Arial"/>
                <w:i/>
                <w:color w:val="000000"/>
                <w:sz w:val="20"/>
                <w:szCs w:val="20"/>
              </w:rPr>
              <w:t>1pr</w:t>
            </w:r>
            <w:r w:rsidRPr="00D84AB4">
              <w:rPr>
                <w:rFonts w:ascii="Arial" w:hAnsi="Arial" w:cs="Arial"/>
                <w:i/>
                <w:color w:val="000000"/>
                <w:sz w:val="20"/>
                <w:szCs w:val="20"/>
              </w:rPr>
              <w:t>-GFP-C</w:t>
            </w:r>
            <w:r w:rsidR="001E2130">
              <w:rPr>
                <w:rFonts w:ascii="Arial" w:hAnsi="Arial" w:cs="Arial"/>
                <w:i/>
                <w:color w:val="000000"/>
                <w:sz w:val="20"/>
                <w:szCs w:val="20"/>
              </w:rPr>
              <w:t>CZ</w:t>
            </w:r>
            <w:r w:rsidRPr="00D84AB4">
              <w:rPr>
                <w:rFonts w:ascii="Arial" w:hAnsi="Arial" w:cs="Arial"/>
                <w:i/>
                <w:color w:val="000000"/>
                <w:sz w:val="20"/>
                <w:szCs w:val="20"/>
              </w:rPr>
              <w:t>1::URA</w:t>
            </w:r>
          </w:p>
        </w:tc>
        <w:tc>
          <w:tcPr>
            <w:tcW w:w="1984" w:type="dxa"/>
          </w:tcPr>
          <w:p w14:paraId="40C689FB" w14:textId="77777777" w:rsidR="003A77D4" w:rsidRPr="004822CB" w:rsidRDefault="003A77D4" w:rsidP="00D84A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284BFF63" w14:textId="77777777" w:rsidTr="00D84AB4">
        <w:trPr>
          <w:trHeight w:val="759"/>
        </w:trPr>
        <w:tc>
          <w:tcPr>
            <w:tcW w:w="1276" w:type="dxa"/>
          </w:tcPr>
          <w:p w14:paraId="221BCC72" w14:textId="03E02E8D" w:rsidR="003A77D4" w:rsidRPr="004822CB" w:rsidRDefault="003A77D4" w:rsidP="00D84A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CUY10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479</w:t>
            </w:r>
          </w:p>
        </w:tc>
        <w:tc>
          <w:tcPr>
            <w:tcW w:w="5954" w:type="dxa"/>
          </w:tcPr>
          <w:p w14:paraId="1F7EF9CC" w14:textId="3C2BB863" w:rsidR="003A77D4" w:rsidRPr="004822CB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49BC">
              <w:rPr>
                <w:rFonts w:ascii="Arial" w:hAnsi="Arial" w:cs="Arial"/>
                <w:color w:val="000000"/>
                <w:sz w:val="20"/>
                <w:szCs w:val="20"/>
              </w:rPr>
              <w:t>SEY6210</w:t>
            </w: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 xml:space="preserve">; </w:t>
            </w:r>
            <w:r w:rsidR="001E2130">
              <w:rPr>
                <w:rFonts w:ascii="Arial" w:hAnsi="Arial" w:cs="Arial"/>
                <w:i/>
                <w:color w:val="000000"/>
                <w:sz w:val="20"/>
                <w:szCs w:val="20"/>
              </w:rPr>
              <w:t>mCherry-ATG</w:t>
            </w:r>
            <w:r w:rsidRPr="00345C4C">
              <w:rPr>
                <w:rFonts w:ascii="Arial" w:hAnsi="Arial" w:cs="Arial"/>
                <w:i/>
                <w:color w:val="000000"/>
                <w:sz w:val="20"/>
                <w:szCs w:val="20"/>
              </w:rPr>
              <w:t>8</w:t>
            </w:r>
            <w:proofErr w:type="gramStart"/>
            <w:r w:rsidRPr="00345C4C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345C4C">
              <w:rPr>
                <w:rFonts w:ascii="Arial" w:hAnsi="Arial" w:cs="Arial"/>
                <w:i/>
                <w:color w:val="000000"/>
                <w:sz w:val="20"/>
                <w:szCs w:val="20"/>
              </w:rPr>
              <w:t>natNT2 ccz1∆::hphNT1 pRS406-NOP</w:t>
            </w:r>
            <w:r w:rsidR="007719A8">
              <w:rPr>
                <w:rFonts w:ascii="Arial" w:hAnsi="Arial" w:cs="Arial"/>
                <w:i/>
                <w:color w:val="000000"/>
                <w:sz w:val="20"/>
                <w:szCs w:val="20"/>
              </w:rPr>
              <w:t>1pr</w:t>
            </w:r>
            <w:r w:rsidRPr="00345C4C">
              <w:rPr>
                <w:rFonts w:ascii="Arial" w:hAnsi="Arial" w:cs="Arial"/>
                <w:i/>
                <w:color w:val="000000"/>
                <w:sz w:val="20"/>
                <w:szCs w:val="20"/>
              </w:rPr>
              <w:t>-GFP-</w:t>
            </w:r>
            <w:r w:rsidR="001E2130">
              <w:rPr>
                <w:rFonts w:ascii="Arial" w:hAnsi="Arial" w:cs="Arial"/>
                <w:i/>
                <w:color w:val="000000"/>
                <w:sz w:val="20"/>
                <w:szCs w:val="20"/>
              </w:rPr>
              <w:t>CCZ</w:t>
            </w:r>
            <w:r w:rsidRPr="00345C4C">
              <w:rPr>
                <w:rFonts w:ascii="Arial" w:hAnsi="Arial" w:cs="Arial"/>
                <w:i/>
                <w:color w:val="000000"/>
                <w:sz w:val="20"/>
                <w:szCs w:val="20"/>
              </w:rPr>
              <w:t>1(1-162)::URA</w:t>
            </w:r>
          </w:p>
        </w:tc>
        <w:tc>
          <w:tcPr>
            <w:tcW w:w="1984" w:type="dxa"/>
          </w:tcPr>
          <w:p w14:paraId="6541CC6B" w14:textId="77777777" w:rsidR="003A77D4" w:rsidRPr="004822CB" w:rsidRDefault="003A77D4" w:rsidP="00D84A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17420D9C" w14:textId="77777777" w:rsidTr="00D84AB4">
        <w:trPr>
          <w:trHeight w:val="759"/>
        </w:trPr>
        <w:tc>
          <w:tcPr>
            <w:tcW w:w="1276" w:type="dxa"/>
          </w:tcPr>
          <w:p w14:paraId="06913CA1" w14:textId="41DA3ED1" w:rsidR="003A77D4" w:rsidRPr="004822CB" w:rsidRDefault="003A77D4" w:rsidP="00345C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CUY10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5954" w:type="dxa"/>
          </w:tcPr>
          <w:p w14:paraId="0CCFA0CB" w14:textId="744D7D03" w:rsidR="003A77D4" w:rsidRPr="004822CB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49BC">
              <w:rPr>
                <w:rFonts w:ascii="Arial" w:hAnsi="Arial" w:cs="Arial"/>
                <w:color w:val="000000"/>
                <w:sz w:val="20"/>
                <w:szCs w:val="20"/>
              </w:rPr>
              <w:t>SEY6210</w:t>
            </w: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 xml:space="preserve">; </w:t>
            </w:r>
            <w:r w:rsidR="001E2130">
              <w:rPr>
                <w:rFonts w:ascii="Arial" w:hAnsi="Arial" w:cs="Arial"/>
                <w:i/>
                <w:color w:val="000000"/>
                <w:sz w:val="20"/>
                <w:szCs w:val="20"/>
              </w:rPr>
              <w:t>mCherry-ATG</w:t>
            </w:r>
            <w:r w:rsidRPr="00345C4C">
              <w:rPr>
                <w:rFonts w:ascii="Arial" w:hAnsi="Arial" w:cs="Arial"/>
                <w:i/>
                <w:color w:val="000000"/>
                <w:sz w:val="20"/>
                <w:szCs w:val="20"/>
              </w:rPr>
              <w:t>8</w:t>
            </w:r>
            <w:proofErr w:type="gramStart"/>
            <w:r w:rsidRPr="00345C4C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345C4C">
              <w:rPr>
                <w:rFonts w:ascii="Arial" w:hAnsi="Arial" w:cs="Arial"/>
                <w:i/>
                <w:color w:val="000000"/>
                <w:sz w:val="20"/>
                <w:szCs w:val="20"/>
              </w:rPr>
              <w:t>natNT2 ccz1∆::hphNT1 pRS406-NOP</w:t>
            </w:r>
            <w:r w:rsidR="007719A8">
              <w:rPr>
                <w:rFonts w:ascii="Arial" w:hAnsi="Arial" w:cs="Arial"/>
                <w:i/>
                <w:color w:val="000000"/>
                <w:sz w:val="20"/>
                <w:szCs w:val="20"/>
              </w:rPr>
              <w:t>1pr</w:t>
            </w:r>
            <w:r w:rsidRPr="00345C4C">
              <w:rPr>
                <w:rFonts w:ascii="Arial" w:hAnsi="Arial" w:cs="Arial"/>
                <w:i/>
                <w:color w:val="000000"/>
                <w:sz w:val="20"/>
                <w:szCs w:val="20"/>
              </w:rPr>
              <w:t>-GFP-</w:t>
            </w:r>
            <w:r w:rsidR="001E2130">
              <w:rPr>
                <w:rFonts w:ascii="Arial" w:hAnsi="Arial" w:cs="Arial"/>
                <w:i/>
                <w:color w:val="000000"/>
                <w:sz w:val="20"/>
                <w:szCs w:val="20"/>
              </w:rPr>
              <w:t>CCZ1</w:t>
            </w:r>
            <w:r w:rsidRPr="00345C4C">
              <w:rPr>
                <w:rFonts w:ascii="Arial" w:hAnsi="Arial" w:cs="Arial"/>
                <w:i/>
                <w:color w:val="000000"/>
                <w:sz w:val="20"/>
                <w:szCs w:val="20"/>
              </w:rPr>
              <w:t>(</w:t>
            </w:r>
            <w:r w:rsidR="00BC3368">
              <w:rPr>
                <w:rFonts w:ascii="Arial" w:hAnsi="Arial" w:cs="Arial"/>
                <w:i/>
                <w:color w:val="000000"/>
                <w:sz w:val="20"/>
                <w:szCs w:val="20"/>
              </w:rPr>
              <w:t>Y</w:t>
            </w:r>
            <w:r w:rsidRPr="00345C4C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236A </w:t>
            </w:r>
            <w:r w:rsidR="00BC3368">
              <w:rPr>
                <w:rFonts w:ascii="Arial" w:hAnsi="Arial" w:cs="Arial"/>
                <w:i/>
                <w:color w:val="000000"/>
                <w:sz w:val="20"/>
                <w:szCs w:val="20"/>
              </w:rPr>
              <w:t>L</w:t>
            </w:r>
            <w:r w:rsidRPr="00345C4C">
              <w:rPr>
                <w:rFonts w:ascii="Arial" w:hAnsi="Arial" w:cs="Arial"/>
                <w:i/>
                <w:color w:val="000000"/>
                <w:sz w:val="20"/>
                <w:szCs w:val="20"/>
              </w:rPr>
              <w:t>239A)::URA</w:t>
            </w:r>
          </w:p>
        </w:tc>
        <w:tc>
          <w:tcPr>
            <w:tcW w:w="1984" w:type="dxa"/>
          </w:tcPr>
          <w:p w14:paraId="145836FC" w14:textId="77777777" w:rsidR="003A77D4" w:rsidRPr="004822CB" w:rsidRDefault="003A77D4" w:rsidP="00D84A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57499911" w14:textId="77777777" w:rsidTr="00D84AB4">
        <w:trPr>
          <w:trHeight w:val="759"/>
        </w:trPr>
        <w:tc>
          <w:tcPr>
            <w:tcW w:w="1276" w:type="dxa"/>
          </w:tcPr>
          <w:p w14:paraId="5C10C5A7" w14:textId="4CAFFBDF" w:rsidR="003A77D4" w:rsidRPr="004822CB" w:rsidRDefault="003A77D4" w:rsidP="000047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CUY10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485</w:t>
            </w:r>
          </w:p>
        </w:tc>
        <w:tc>
          <w:tcPr>
            <w:tcW w:w="5954" w:type="dxa"/>
          </w:tcPr>
          <w:p w14:paraId="0A7B896A" w14:textId="61F4F498" w:rsidR="003A77D4" w:rsidRPr="004822CB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49BC">
              <w:rPr>
                <w:rFonts w:ascii="Arial" w:hAnsi="Arial" w:cs="Arial"/>
                <w:color w:val="000000"/>
                <w:sz w:val="20"/>
                <w:szCs w:val="20"/>
              </w:rPr>
              <w:t>SEY6210</w:t>
            </w: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 xml:space="preserve">; </w:t>
            </w:r>
            <w:r w:rsidR="001E2130">
              <w:rPr>
                <w:rFonts w:ascii="Arial" w:hAnsi="Arial" w:cs="Arial"/>
                <w:i/>
                <w:color w:val="000000"/>
                <w:sz w:val="20"/>
                <w:szCs w:val="20"/>
              </w:rPr>
              <w:t>mCherry-ATG</w:t>
            </w:r>
            <w:r w:rsidRPr="00004753">
              <w:rPr>
                <w:rFonts w:ascii="Arial" w:hAnsi="Arial" w:cs="Arial"/>
                <w:i/>
                <w:color w:val="000000"/>
                <w:sz w:val="20"/>
                <w:szCs w:val="20"/>
              </w:rPr>
              <w:t>8</w:t>
            </w:r>
            <w:proofErr w:type="gramStart"/>
            <w:r w:rsidRPr="00004753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004753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natNT2 </w:t>
            </w:r>
            <w:r w:rsidR="001E2130">
              <w:rPr>
                <w:rFonts w:ascii="Arial" w:hAnsi="Arial" w:cs="Arial"/>
                <w:i/>
                <w:color w:val="000000"/>
                <w:sz w:val="20"/>
                <w:szCs w:val="20"/>
              </w:rPr>
              <w:t>ccz1∆::hphNT1 pRS406-NOP</w:t>
            </w:r>
            <w:r w:rsidR="00AB1817">
              <w:rPr>
                <w:rFonts w:ascii="Arial" w:hAnsi="Arial" w:cs="Arial"/>
                <w:i/>
                <w:color w:val="000000"/>
                <w:sz w:val="20"/>
                <w:szCs w:val="20"/>
              </w:rPr>
              <w:t>1pr</w:t>
            </w:r>
            <w:r w:rsidR="001E2130">
              <w:rPr>
                <w:rFonts w:ascii="Arial" w:hAnsi="Arial" w:cs="Arial"/>
                <w:i/>
                <w:color w:val="000000"/>
                <w:sz w:val="20"/>
                <w:szCs w:val="20"/>
              </w:rPr>
              <w:t>-GFP-CCZ</w:t>
            </w:r>
            <w:r w:rsidRPr="00004753">
              <w:rPr>
                <w:rFonts w:ascii="Arial" w:hAnsi="Arial" w:cs="Arial"/>
                <w:i/>
                <w:color w:val="000000"/>
                <w:sz w:val="20"/>
                <w:szCs w:val="20"/>
              </w:rPr>
              <w:t>1(</w:t>
            </w:r>
            <w:r w:rsidR="00CA7310">
              <w:rPr>
                <w:rFonts w:ascii="Arial" w:hAnsi="Arial" w:cs="Arial"/>
                <w:i/>
                <w:color w:val="000000"/>
                <w:sz w:val="20"/>
                <w:szCs w:val="20"/>
              </w:rPr>
              <w:t>Y</w:t>
            </w:r>
            <w:r w:rsidRPr="00004753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445A </w:t>
            </w:r>
            <w:r w:rsidR="00CA7310">
              <w:rPr>
                <w:rFonts w:ascii="Arial" w:hAnsi="Arial" w:cs="Arial"/>
                <w:i/>
                <w:color w:val="000000"/>
                <w:sz w:val="20"/>
                <w:szCs w:val="20"/>
              </w:rPr>
              <w:t>L</w:t>
            </w:r>
            <w:r w:rsidRPr="00004753">
              <w:rPr>
                <w:rFonts w:ascii="Arial" w:hAnsi="Arial" w:cs="Arial"/>
                <w:i/>
                <w:color w:val="000000"/>
                <w:sz w:val="20"/>
                <w:szCs w:val="20"/>
              </w:rPr>
              <w:t>448A)::URA</w:t>
            </w:r>
          </w:p>
        </w:tc>
        <w:tc>
          <w:tcPr>
            <w:tcW w:w="1984" w:type="dxa"/>
          </w:tcPr>
          <w:p w14:paraId="405350A5" w14:textId="77777777" w:rsidR="003A77D4" w:rsidRPr="004822CB" w:rsidRDefault="003A77D4" w:rsidP="00D84A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69A0158A" w14:textId="77777777" w:rsidTr="00D84AB4">
        <w:trPr>
          <w:trHeight w:val="759"/>
        </w:trPr>
        <w:tc>
          <w:tcPr>
            <w:tcW w:w="1276" w:type="dxa"/>
          </w:tcPr>
          <w:p w14:paraId="3D81F3D2" w14:textId="4E52FF6E" w:rsidR="003A77D4" w:rsidRPr="004822CB" w:rsidRDefault="003A77D4" w:rsidP="00B330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CUY10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5954" w:type="dxa"/>
          </w:tcPr>
          <w:p w14:paraId="18C8E183" w14:textId="0D5843DD" w:rsidR="003A77D4" w:rsidRPr="004822CB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49BC">
              <w:rPr>
                <w:rFonts w:ascii="Arial" w:hAnsi="Arial" w:cs="Arial"/>
                <w:color w:val="000000"/>
                <w:sz w:val="20"/>
                <w:szCs w:val="20"/>
              </w:rPr>
              <w:t>SEY6210</w:t>
            </w:r>
            <w:r w:rsidR="00B40B8F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="001E2130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mCherry-ATG</w:t>
            </w:r>
            <w:r w:rsidRPr="00B330F4">
              <w:rPr>
                <w:rFonts w:ascii="Arial" w:hAnsi="Arial" w:cs="Arial"/>
                <w:i/>
                <w:color w:val="000000"/>
                <w:sz w:val="20"/>
                <w:szCs w:val="20"/>
              </w:rPr>
              <w:t>8</w:t>
            </w:r>
            <w:proofErr w:type="gramStart"/>
            <w:r w:rsidRPr="00B330F4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B330F4">
              <w:rPr>
                <w:rFonts w:ascii="Arial" w:hAnsi="Arial" w:cs="Arial"/>
                <w:i/>
                <w:color w:val="000000"/>
                <w:sz w:val="20"/>
                <w:szCs w:val="20"/>
              </w:rPr>
              <w:t>natNT2 ccz1∆::hphNT1 pRS406-NOP</w:t>
            </w:r>
            <w:r w:rsidR="00AB1817">
              <w:rPr>
                <w:rFonts w:ascii="Arial" w:hAnsi="Arial" w:cs="Arial"/>
                <w:i/>
                <w:color w:val="000000"/>
                <w:sz w:val="20"/>
                <w:szCs w:val="20"/>
              </w:rPr>
              <w:t>1pr</w:t>
            </w:r>
            <w:r w:rsidR="001E2130">
              <w:rPr>
                <w:rFonts w:ascii="Arial" w:hAnsi="Arial" w:cs="Arial"/>
                <w:i/>
                <w:color w:val="000000"/>
                <w:sz w:val="20"/>
                <w:szCs w:val="20"/>
              </w:rPr>
              <w:t>-GFP-CCZ</w:t>
            </w:r>
            <w:r w:rsidR="0037065E">
              <w:rPr>
                <w:rFonts w:ascii="Arial" w:hAnsi="Arial" w:cs="Arial"/>
                <w:i/>
                <w:color w:val="000000"/>
                <w:sz w:val="20"/>
                <w:szCs w:val="20"/>
              </w:rPr>
              <w:t>1(</w:t>
            </w:r>
            <w:r w:rsidR="00CA7310">
              <w:rPr>
                <w:rFonts w:ascii="Arial" w:hAnsi="Arial" w:cs="Arial"/>
                <w:i/>
                <w:color w:val="000000"/>
                <w:sz w:val="20"/>
                <w:szCs w:val="20"/>
              </w:rPr>
              <w:t>Y</w:t>
            </w:r>
            <w:r w:rsidR="0037065E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236A </w:t>
            </w:r>
            <w:r w:rsidR="00CA7310">
              <w:rPr>
                <w:rFonts w:ascii="Arial" w:hAnsi="Arial" w:cs="Arial"/>
                <w:i/>
                <w:color w:val="000000"/>
                <w:sz w:val="20"/>
                <w:szCs w:val="20"/>
              </w:rPr>
              <w:t>V</w:t>
            </w:r>
            <w:r w:rsidR="0037065E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239A </w:t>
            </w:r>
            <w:r w:rsidR="00CA7310">
              <w:rPr>
                <w:rFonts w:ascii="Arial" w:hAnsi="Arial" w:cs="Arial"/>
                <w:i/>
                <w:color w:val="000000"/>
                <w:sz w:val="20"/>
                <w:szCs w:val="20"/>
              </w:rPr>
              <w:t>Y</w:t>
            </w:r>
            <w:r w:rsidR="0037065E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445A </w:t>
            </w:r>
            <w:r w:rsidR="00CA7310">
              <w:rPr>
                <w:rFonts w:ascii="Arial" w:hAnsi="Arial" w:cs="Arial"/>
                <w:i/>
                <w:color w:val="000000"/>
                <w:sz w:val="20"/>
                <w:szCs w:val="20"/>
              </w:rPr>
              <w:t>L</w:t>
            </w:r>
            <w:r w:rsidR="0037065E">
              <w:rPr>
                <w:rFonts w:ascii="Arial" w:hAnsi="Arial" w:cs="Arial"/>
                <w:i/>
                <w:color w:val="000000"/>
                <w:sz w:val="20"/>
                <w:szCs w:val="20"/>
              </w:rPr>
              <w:t>448A)::</w:t>
            </w:r>
            <w:r w:rsidRPr="00B330F4">
              <w:rPr>
                <w:rFonts w:ascii="Arial" w:hAnsi="Arial" w:cs="Arial"/>
                <w:i/>
                <w:color w:val="000000"/>
                <w:sz w:val="20"/>
                <w:szCs w:val="20"/>
              </w:rPr>
              <w:t>URA</w:t>
            </w:r>
          </w:p>
        </w:tc>
        <w:tc>
          <w:tcPr>
            <w:tcW w:w="1984" w:type="dxa"/>
          </w:tcPr>
          <w:p w14:paraId="6D802F36" w14:textId="77777777" w:rsidR="003A77D4" w:rsidRPr="004822CB" w:rsidRDefault="003A77D4" w:rsidP="00D84A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68006F5B" w14:textId="77777777" w:rsidTr="00D84AB4">
        <w:trPr>
          <w:trHeight w:val="759"/>
        </w:trPr>
        <w:tc>
          <w:tcPr>
            <w:tcW w:w="1276" w:type="dxa"/>
          </w:tcPr>
          <w:p w14:paraId="3D6730C4" w14:textId="14952FD6" w:rsidR="003A77D4" w:rsidRPr="004822CB" w:rsidRDefault="003A77D4" w:rsidP="00CB6B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CUY10672</w:t>
            </w:r>
          </w:p>
        </w:tc>
        <w:tc>
          <w:tcPr>
            <w:tcW w:w="5954" w:type="dxa"/>
          </w:tcPr>
          <w:p w14:paraId="70759201" w14:textId="4FD8A70D" w:rsidR="003A77D4" w:rsidRPr="004822CB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BY47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B40B8F">
              <w:rPr>
                <w:rFonts w:ascii="Arial" w:hAnsi="Arial" w:cs="Arial"/>
                <w:color w:val="000000"/>
                <w:sz w:val="20"/>
                <w:szCs w:val="20"/>
              </w:rPr>
              <w:t>2;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MON1</w:t>
            </w:r>
            <w:proofErr w:type="gramStart"/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HIS3MX6-GAL1pr ccz1</w:t>
            </w:r>
            <w:r w:rsidR="002D6095">
              <w:rPr>
                <w:rFonts w:ascii="Arial" w:hAnsi="Arial" w:cs="Arial"/>
                <w:i/>
                <w:color w:val="000000"/>
                <w:sz w:val="20"/>
                <w:szCs w:val="20"/>
              </w:rPr>
              <w:t>∆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::hphNT1 </w:t>
            </w:r>
            <w:r w:rsidR="001E2130">
              <w:rPr>
                <w:rFonts w:ascii="Arial" w:hAnsi="Arial" w:cs="Arial"/>
                <w:i/>
                <w:color w:val="000000"/>
                <w:sz w:val="20"/>
                <w:szCs w:val="20"/>
              </w:rPr>
              <w:t>GAL::GAL-CCZ</w:t>
            </w:r>
            <w:r w:rsidRPr="00CB6BE1">
              <w:rPr>
                <w:rFonts w:ascii="Arial" w:hAnsi="Arial" w:cs="Arial"/>
                <w:i/>
                <w:color w:val="000000"/>
                <w:sz w:val="20"/>
                <w:szCs w:val="20"/>
              </w:rPr>
              <w:t>1(</w:t>
            </w:r>
            <w:r w:rsidR="002D6095">
              <w:rPr>
                <w:rFonts w:ascii="Arial" w:hAnsi="Arial" w:cs="Arial"/>
                <w:i/>
                <w:color w:val="000000"/>
                <w:sz w:val="20"/>
                <w:szCs w:val="20"/>
              </w:rPr>
              <w:t>Y</w:t>
            </w:r>
            <w:r w:rsidRPr="00CB6BE1">
              <w:rPr>
                <w:rFonts w:ascii="Arial" w:hAnsi="Arial" w:cs="Arial"/>
                <w:i/>
                <w:color w:val="000000"/>
                <w:sz w:val="20"/>
                <w:szCs w:val="20"/>
              </w:rPr>
              <w:t>236A</w:t>
            </w:r>
            <w:r w:rsidR="001E2130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="002D6095">
              <w:rPr>
                <w:rFonts w:ascii="Arial" w:hAnsi="Arial" w:cs="Arial"/>
                <w:i/>
                <w:color w:val="000000"/>
                <w:sz w:val="20"/>
                <w:szCs w:val="20"/>
              </w:rPr>
              <w:t>V</w:t>
            </w:r>
            <w:r w:rsidRPr="00CB6BE1">
              <w:rPr>
                <w:rFonts w:ascii="Arial" w:hAnsi="Arial" w:cs="Arial"/>
                <w:i/>
                <w:color w:val="000000"/>
                <w:sz w:val="20"/>
                <w:szCs w:val="20"/>
              </w:rPr>
              <w:t>239A) TAP::KANMX</w:t>
            </w:r>
          </w:p>
        </w:tc>
        <w:tc>
          <w:tcPr>
            <w:tcW w:w="1984" w:type="dxa"/>
          </w:tcPr>
          <w:p w14:paraId="696F258D" w14:textId="77777777" w:rsidR="003A77D4" w:rsidRPr="004822CB" w:rsidRDefault="003A77D4" w:rsidP="00D84A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57D5A997" w14:textId="77777777" w:rsidTr="00D84AB4">
        <w:trPr>
          <w:trHeight w:val="759"/>
        </w:trPr>
        <w:tc>
          <w:tcPr>
            <w:tcW w:w="1276" w:type="dxa"/>
          </w:tcPr>
          <w:p w14:paraId="73BCEDCB" w14:textId="113DCCE7" w:rsidR="003A77D4" w:rsidRPr="004822CB" w:rsidRDefault="003A77D4" w:rsidP="00CB6B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CUY10675</w:t>
            </w:r>
          </w:p>
        </w:tc>
        <w:tc>
          <w:tcPr>
            <w:tcW w:w="5954" w:type="dxa"/>
          </w:tcPr>
          <w:p w14:paraId="14E9A0EA" w14:textId="0369BCA2" w:rsidR="003A77D4" w:rsidRPr="004822CB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49BC">
              <w:rPr>
                <w:rFonts w:ascii="Arial" w:hAnsi="Arial" w:cs="Arial"/>
                <w:color w:val="000000"/>
                <w:sz w:val="20"/>
                <w:szCs w:val="20"/>
              </w:rPr>
              <w:t>SEY6210</w:t>
            </w: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="008B0B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E2130">
              <w:rPr>
                <w:rFonts w:ascii="Arial" w:hAnsi="Arial" w:cs="Arial"/>
                <w:i/>
                <w:color w:val="000000"/>
                <w:sz w:val="20"/>
                <w:szCs w:val="20"/>
              </w:rPr>
              <w:t>mCherry-ATG</w:t>
            </w:r>
            <w:r w:rsidRPr="00CB6BE1">
              <w:rPr>
                <w:rFonts w:ascii="Arial" w:hAnsi="Arial" w:cs="Arial"/>
                <w:i/>
                <w:color w:val="000000"/>
                <w:sz w:val="20"/>
                <w:szCs w:val="20"/>
              </w:rPr>
              <w:t>8</w:t>
            </w:r>
            <w:proofErr w:type="gramStart"/>
            <w:r w:rsidRPr="00CB6BE1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CB6BE1">
              <w:rPr>
                <w:rFonts w:ascii="Arial" w:hAnsi="Arial" w:cs="Arial"/>
                <w:i/>
                <w:color w:val="000000"/>
                <w:sz w:val="20"/>
                <w:szCs w:val="20"/>
              </w:rPr>
              <w:t>natNT2 ccz1∆:</w:t>
            </w:r>
            <w:r w:rsidR="001E2130">
              <w:rPr>
                <w:rFonts w:ascii="Arial" w:hAnsi="Arial" w:cs="Arial"/>
                <w:i/>
                <w:color w:val="000000"/>
                <w:sz w:val="20"/>
                <w:szCs w:val="20"/>
              </w:rPr>
              <w:t>:hphNT1 MUP</w:t>
            </w:r>
            <w:r w:rsidR="00C254DC">
              <w:rPr>
                <w:rFonts w:ascii="Arial" w:hAnsi="Arial" w:cs="Arial"/>
                <w:i/>
                <w:color w:val="000000"/>
                <w:sz w:val="20"/>
                <w:szCs w:val="20"/>
              </w:rPr>
              <w:t>1-GFP::HIS</w:t>
            </w:r>
            <w:r w:rsidRPr="00CB6BE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pRS406-NOP1pr-CCZ1::URA</w:t>
            </w:r>
          </w:p>
        </w:tc>
        <w:tc>
          <w:tcPr>
            <w:tcW w:w="1984" w:type="dxa"/>
          </w:tcPr>
          <w:p w14:paraId="61CEDBDD" w14:textId="77777777" w:rsidR="003A77D4" w:rsidRPr="004822CB" w:rsidRDefault="003A77D4" w:rsidP="00D84A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0CC5C699" w14:textId="77777777" w:rsidTr="00D84AB4">
        <w:trPr>
          <w:trHeight w:val="759"/>
        </w:trPr>
        <w:tc>
          <w:tcPr>
            <w:tcW w:w="1276" w:type="dxa"/>
          </w:tcPr>
          <w:p w14:paraId="3AD7ECCF" w14:textId="49849FC9" w:rsidR="003A77D4" w:rsidRPr="004822CB" w:rsidRDefault="003A77D4" w:rsidP="00D84A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CUY10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5954" w:type="dxa"/>
          </w:tcPr>
          <w:p w14:paraId="2B69FC80" w14:textId="5576FC75" w:rsidR="003A77D4" w:rsidRPr="004822CB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49BC">
              <w:rPr>
                <w:rFonts w:ascii="Arial" w:hAnsi="Arial" w:cs="Arial"/>
                <w:color w:val="000000"/>
                <w:sz w:val="20"/>
                <w:szCs w:val="20"/>
              </w:rPr>
              <w:t>SEY6210</w:t>
            </w: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="00410D1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B4ABC">
              <w:rPr>
                <w:rFonts w:ascii="Arial" w:hAnsi="Arial" w:cs="Arial"/>
                <w:i/>
                <w:color w:val="000000"/>
                <w:sz w:val="20"/>
                <w:szCs w:val="20"/>
              </w:rPr>
              <w:t>mCherr</w:t>
            </w:r>
            <w:r w:rsidR="001E2130">
              <w:rPr>
                <w:rFonts w:ascii="Arial" w:hAnsi="Arial" w:cs="Arial"/>
                <w:i/>
                <w:color w:val="000000"/>
                <w:sz w:val="20"/>
                <w:szCs w:val="20"/>
              </w:rPr>
              <w:t>y-ATG8</w:t>
            </w:r>
            <w:proofErr w:type="gramStart"/>
            <w:r w:rsidR="001E2130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="001E2130">
              <w:rPr>
                <w:rFonts w:ascii="Arial" w:hAnsi="Arial" w:cs="Arial"/>
                <w:i/>
                <w:color w:val="000000"/>
                <w:sz w:val="20"/>
                <w:szCs w:val="20"/>
              </w:rPr>
              <w:t>natNT2 ccz1∆::hphNT1 MUP</w:t>
            </w:r>
            <w:r w:rsidR="00C254DC">
              <w:rPr>
                <w:rFonts w:ascii="Arial" w:hAnsi="Arial" w:cs="Arial"/>
                <w:i/>
                <w:color w:val="000000"/>
                <w:sz w:val="20"/>
                <w:szCs w:val="20"/>
              </w:rPr>
              <w:t>1-GFP::HIS</w:t>
            </w:r>
            <w:r w:rsidRPr="00EB4ABC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pRS406-NOP1pr-CCZ1(</w:t>
            </w:r>
            <w:r w:rsidR="009451E2">
              <w:rPr>
                <w:rFonts w:ascii="Arial" w:hAnsi="Arial" w:cs="Arial"/>
                <w:i/>
                <w:color w:val="000000"/>
                <w:sz w:val="20"/>
                <w:szCs w:val="20"/>
              </w:rPr>
              <w:t>Y</w:t>
            </w:r>
            <w:r w:rsidR="009451E2" w:rsidRPr="00CB6BE1">
              <w:rPr>
                <w:rFonts w:ascii="Arial" w:hAnsi="Arial" w:cs="Arial"/>
                <w:i/>
                <w:color w:val="000000"/>
                <w:sz w:val="20"/>
                <w:szCs w:val="20"/>
              </w:rPr>
              <w:t>236A</w:t>
            </w:r>
            <w:r w:rsidR="009451E2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V</w:t>
            </w:r>
            <w:r w:rsidR="009451E2" w:rsidRPr="00CB6BE1">
              <w:rPr>
                <w:rFonts w:ascii="Arial" w:hAnsi="Arial" w:cs="Arial"/>
                <w:i/>
                <w:color w:val="000000"/>
                <w:sz w:val="20"/>
                <w:szCs w:val="20"/>
              </w:rPr>
              <w:t>239A</w:t>
            </w:r>
            <w:r w:rsidRPr="00EB4ABC">
              <w:rPr>
                <w:rFonts w:ascii="Arial" w:hAnsi="Arial" w:cs="Arial"/>
                <w:i/>
                <w:color w:val="000000"/>
                <w:sz w:val="20"/>
                <w:szCs w:val="20"/>
              </w:rPr>
              <w:t>)::URA</w:t>
            </w:r>
          </w:p>
        </w:tc>
        <w:tc>
          <w:tcPr>
            <w:tcW w:w="1984" w:type="dxa"/>
          </w:tcPr>
          <w:p w14:paraId="1C087D90" w14:textId="77777777" w:rsidR="003A77D4" w:rsidRPr="004822CB" w:rsidRDefault="003A77D4" w:rsidP="00D84A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3A77D4" w14:paraId="1DBF1CDE" w14:textId="77777777" w:rsidTr="00D84AB4">
        <w:trPr>
          <w:trHeight w:val="759"/>
        </w:trPr>
        <w:tc>
          <w:tcPr>
            <w:tcW w:w="1276" w:type="dxa"/>
          </w:tcPr>
          <w:p w14:paraId="1A60816C" w14:textId="2BC67D06" w:rsidR="003A77D4" w:rsidRPr="004822CB" w:rsidRDefault="003A77D4" w:rsidP="006C21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CUY10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5954" w:type="dxa"/>
          </w:tcPr>
          <w:p w14:paraId="7664AA8C" w14:textId="485650C7" w:rsidR="003A77D4" w:rsidRPr="004822CB" w:rsidRDefault="003A77D4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49BC">
              <w:rPr>
                <w:rFonts w:ascii="Arial" w:hAnsi="Arial" w:cs="Arial"/>
                <w:color w:val="000000"/>
                <w:sz w:val="20"/>
                <w:szCs w:val="20"/>
              </w:rPr>
              <w:t>SEY6210</w:t>
            </w: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 xml:space="preserve">; </w:t>
            </w:r>
            <w:r w:rsidRPr="006C21B6">
              <w:rPr>
                <w:rFonts w:ascii="Arial" w:hAnsi="Arial" w:cs="Arial"/>
                <w:i/>
                <w:color w:val="000000"/>
                <w:sz w:val="20"/>
                <w:szCs w:val="20"/>
              </w:rPr>
              <w:t>mCherr</w:t>
            </w:r>
            <w:r w:rsidR="001E2130">
              <w:rPr>
                <w:rFonts w:ascii="Arial" w:hAnsi="Arial" w:cs="Arial"/>
                <w:i/>
                <w:color w:val="000000"/>
                <w:sz w:val="20"/>
                <w:szCs w:val="20"/>
              </w:rPr>
              <w:t>y-ATG8</w:t>
            </w:r>
            <w:proofErr w:type="gramStart"/>
            <w:r w:rsidR="001E2130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="001E2130">
              <w:rPr>
                <w:rFonts w:ascii="Arial" w:hAnsi="Arial" w:cs="Arial"/>
                <w:i/>
                <w:color w:val="000000"/>
                <w:sz w:val="20"/>
                <w:szCs w:val="20"/>
              </w:rPr>
              <w:t>natNT2 ccz1∆::hphNT1 MUP</w:t>
            </w:r>
            <w:r w:rsidR="00C254DC">
              <w:rPr>
                <w:rFonts w:ascii="Arial" w:hAnsi="Arial" w:cs="Arial"/>
                <w:i/>
                <w:color w:val="000000"/>
                <w:sz w:val="20"/>
                <w:szCs w:val="20"/>
              </w:rPr>
              <w:t>1-GFP::HIS</w:t>
            </w:r>
            <w:r w:rsidRPr="006C21B6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pRS406-NOP1pr-CCZ1(</w:t>
            </w:r>
            <w:r w:rsidR="009451E2">
              <w:rPr>
                <w:rFonts w:ascii="Arial" w:hAnsi="Arial" w:cs="Arial"/>
                <w:i/>
                <w:color w:val="000000"/>
                <w:sz w:val="20"/>
                <w:szCs w:val="20"/>
              </w:rPr>
              <w:t>Y445A L448A</w:t>
            </w:r>
            <w:r w:rsidRPr="006C21B6">
              <w:rPr>
                <w:rFonts w:ascii="Arial" w:hAnsi="Arial" w:cs="Arial"/>
                <w:i/>
                <w:color w:val="000000"/>
                <w:sz w:val="20"/>
                <w:szCs w:val="20"/>
              </w:rPr>
              <w:t>)::URA</w:t>
            </w:r>
          </w:p>
        </w:tc>
        <w:tc>
          <w:tcPr>
            <w:tcW w:w="1984" w:type="dxa"/>
          </w:tcPr>
          <w:p w14:paraId="0EEFB9FF" w14:textId="77777777" w:rsidR="003A77D4" w:rsidRPr="004822CB" w:rsidRDefault="003A77D4" w:rsidP="00D84A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207EAC" w14:paraId="18CB6F2C" w14:textId="77777777" w:rsidTr="00D84AB4">
        <w:trPr>
          <w:trHeight w:val="759"/>
        </w:trPr>
        <w:tc>
          <w:tcPr>
            <w:tcW w:w="1276" w:type="dxa"/>
          </w:tcPr>
          <w:p w14:paraId="5A463619" w14:textId="4F74A13B" w:rsidR="00207EAC" w:rsidRPr="004822CB" w:rsidRDefault="00207EAC" w:rsidP="006C21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CUY11056</w:t>
            </w:r>
          </w:p>
        </w:tc>
        <w:tc>
          <w:tcPr>
            <w:tcW w:w="5954" w:type="dxa"/>
          </w:tcPr>
          <w:p w14:paraId="52963220" w14:textId="1C8A1B69" w:rsidR="00207EAC" w:rsidRPr="00AE49BC" w:rsidRDefault="00207EAC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49BC">
              <w:rPr>
                <w:rFonts w:ascii="Arial" w:hAnsi="Arial" w:cs="Arial"/>
                <w:color w:val="000000"/>
                <w:sz w:val="20"/>
                <w:szCs w:val="20"/>
              </w:rPr>
              <w:t>SEY6210</w:t>
            </w: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46C07">
              <w:rPr>
                <w:rFonts w:ascii="Arial" w:hAnsi="Arial" w:cs="Arial"/>
                <w:i/>
                <w:color w:val="000000"/>
                <w:sz w:val="20"/>
                <w:szCs w:val="20"/>
              </w:rPr>
              <w:t>vps21∆</w:t>
            </w:r>
            <w:proofErr w:type="gramStart"/>
            <w:r w:rsidRPr="00746C07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746C07">
              <w:rPr>
                <w:rFonts w:ascii="Arial" w:hAnsi="Arial" w:cs="Arial"/>
                <w:i/>
                <w:color w:val="000000"/>
                <w:sz w:val="20"/>
                <w:szCs w:val="20"/>
              </w:rPr>
              <w:t>hphNT1 CCZ1::</w:t>
            </w:r>
            <w:r w:rsidRPr="00332084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HIS</w:t>
            </w:r>
            <w:r w:rsidRPr="00332084">
              <w:rPr>
                <w:rFonts w:ascii="Arial" w:hAnsi="Arial" w:cs="Arial"/>
                <w:i/>
                <w:color w:val="000000"/>
                <w:sz w:val="20"/>
                <w:szCs w:val="20"/>
              </w:rPr>
              <w:t>-PHO5pr-GFP-myc</w:t>
            </w:r>
          </w:p>
        </w:tc>
        <w:tc>
          <w:tcPr>
            <w:tcW w:w="1984" w:type="dxa"/>
          </w:tcPr>
          <w:p w14:paraId="670DD5AE" w14:textId="5444278F" w:rsidR="00207EAC" w:rsidRPr="004822CB" w:rsidRDefault="00207EAC" w:rsidP="00D84A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207EAC" w14:paraId="4995A2C3" w14:textId="77777777" w:rsidTr="00D84AB4">
        <w:trPr>
          <w:trHeight w:val="759"/>
        </w:trPr>
        <w:tc>
          <w:tcPr>
            <w:tcW w:w="1276" w:type="dxa"/>
          </w:tcPr>
          <w:p w14:paraId="46FEFFD5" w14:textId="48557FA5" w:rsidR="00207EAC" w:rsidRDefault="00207EAC" w:rsidP="006C21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CUY11058</w:t>
            </w:r>
          </w:p>
        </w:tc>
        <w:tc>
          <w:tcPr>
            <w:tcW w:w="5954" w:type="dxa"/>
          </w:tcPr>
          <w:p w14:paraId="3FA9600D" w14:textId="29BC3693" w:rsidR="00207EAC" w:rsidRPr="00AE49BC" w:rsidRDefault="00207EAC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6C07">
              <w:rPr>
                <w:rFonts w:ascii="Arial" w:hAnsi="Arial" w:cs="Arial"/>
                <w:color w:val="000000"/>
                <w:sz w:val="20"/>
                <w:szCs w:val="20"/>
              </w:rPr>
              <w:t>SEY6210;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46C07">
              <w:rPr>
                <w:rFonts w:ascii="Arial" w:hAnsi="Arial" w:cs="Arial"/>
                <w:i/>
                <w:color w:val="000000"/>
                <w:sz w:val="20"/>
                <w:szCs w:val="20"/>
              </w:rPr>
              <w:t>VPS21</w:t>
            </w:r>
            <w:proofErr w:type="gramStart"/>
            <w:r w:rsidRPr="00746C07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746C07">
              <w:rPr>
                <w:rFonts w:ascii="Arial" w:hAnsi="Arial" w:cs="Arial"/>
                <w:i/>
                <w:color w:val="000000"/>
                <w:sz w:val="20"/>
                <w:szCs w:val="20"/>
              </w:rPr>
              <w:t>KanMX-ADHp</w:t>
            </w:r>
            <w:r w:rsidR="00D20414">
              <w:rPr>
                <w:rFonts w:ascii="Arial" w:hAnsi="Arial" w:cs="Arial"/>
                <w:i/>
                <w:color w:val="000000"/>
                <w:sz w:val="20"/>
                <w:szCs w:val="20"/>
              </w:rPr>
              <w:t>r</w:t>
            </w:r>
            <w:proofErr w:type="spellEnd"/>
            <w:r w:rsidR="00D20414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VPS8::natNT2-TEFpr mCherry-ATG</w:t>
            </w:r>
            <w:r w:rsidRPr="00746C07">
              <w:rPr>
                <w:rFonts w:ascii="Arial" w:hAnsi="Arial" w:cs="Arial"/>
                <w:i/>
                <w:color w:val="000000"/>
                <w:sz w:val="20"/>
                <w:szCs w:val="20"/>
              </w:rPr>
              <w:t>8::hph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NT1 </w:t>
            </w:r>
            <w:r w:rsidRPr="00746C07">
              <w:rPr>
                <w:rFonts w:ascii="Arial" w:hAnsi="Arial" w:cs="Arial"/>
                <w:color w:val="000000"/>
                <w:sz w:val="20"/>
                <w:szCs w:val="20"/>
              </w:rPr>
              <w:t>CCZ1::</w:t>
            </w:r>
            <w:r w:rsidRPr="00332084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URA3-PHO5pr-GFP-myc</w:t>
            </w:r>
          </w:p>
        </w:tc>
        <w:tc>
          <w:tcPr>
            <w:tcW w:w="1984" w:type="dxa"/>
          </w:tcPr>
          <w:p w14:paraId="5FD6AC1C" w14:textId="65D0D894" w:rsidR="00207EAC" w:rsidRDefault="00207EAC" w:rsidP="00D84A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207EAC" w14:paraId="1396AFCC" w14:textId="77777777" w:rsidTr="00D84AB4">
        <w:trPr>
          <w:trHeight w:val="759"/>
        </w:trPr>
        <w:tc>
          <w:tcPr>
            <w:tcW w:w="1276" w:type="dxa"/>
          </w:tcPr>
          <w:p w14:paraId="0EFDF563" w14:textId="16E2DDD5" w:rsidR="00207EAC" w:rsidRDefault="00207EAC" w:rsidP="006C21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CUY11059</w:t>
            </w:r>
          </w:p>
        </w:tc>
        <w:tc>
          <w:tcPr>
            <w:tcW w:w="5954" w:type="dxa"/>
          </w:tcPr>
          <w:p w14:paraId="3FBB8187" w14:textId="078A8EA1" w:rsidR="00207EAC" w:rsidRPr="00746C07" w:rsidRDefault="00207EAC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BY4741;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32084">
              <w:rPr>
                <w:rFonts w:ascii="Arial" w:hAnsi="Arial" w:cs="Arial"/>
                <w:i/>
                <w:color w:val="000000"/>
                <w:sz w:val="20"/>
                <w:szCs w:val="20"/>
              </w:rPr>
              <w:t>mCherry-A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PE</w:t>
            </w:r>
            <w:r w:rsidRPr="00332084">
              <w:rPr>
                <w:rFonts w:ascii="Arial" w:hAnsi="Arial" w:cs="Arial"/>
                <w:i/>
                <w:color w:val="000000"/>
                <w:sz w:val="20"/>
                <w:szCs w:val="20"/>
              </w:rPr>
              <w:t>1</w:t>
            </w:r>
            <w:proofErr w:type="gramStart"/>
            <w:r w:rsidRPr="00332084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332084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natNT2</w:t>
            </w:r>
          </w:p>
        </w:tc>
        <w:tc>
          <w:tcPr>
            <w:tcW w:w="1984" w:type="dxa"/>
          </w:tcPr>
          <w:p w14:paraId="1764DD9E" w14:textId="5CEE9C01" w:rsidR="00207EAC" w:rsidRDefault="00207EAC" w:rsidP="00D84A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DF0CD3" w14:paraId="33415B71" w14:textId="77777777" w:rsidTr="00D84AB4">
        <w:trPr>
          <w:trHeight w:val="759"/>
          <w:ins w:id="16" w:author="University Osnabrueck" w:date="2018-01-25T10:57:00Z"/>
        </w:trPr>
        <w:tc>
          <w:tcPr>
            <w:tcW w:w="1276" w:type="dxa"/>
          </w:tcPr>
          <w:p w14:paraId="645941D3" w14:textId="45696967" w:rsidR="00DF0CD3" w:rsidRDefault="00DF0CD3" w:rsidP="006C21B6">
            <w:pPr>
              <w:widowControl w:val="0"/>
              <w:autoSpaceDE w:val="0"/>
              <w:autoSpaceDN w:val="0"/>
              <w:adjustRightInd w:val="0"/>
              <w:jc w:val="both"/>
              <w:rPr>
                <w:ins w:id="17" w:author="University Osnabrueck" w:date="2018-01-25T10:57:00Z"/>
                <w:rFonts w:ascii="Arial" w:hAnsi="Arial" w:cs="Arial"/>
                <w:color w:val="000000"/>
                <w:sz w:val="20"/>
                <w:szCs w:val="20"/>
              </w:rPr>
            </w:pPr>
            <w:ins w:id="18" w:author="University Osnabrueck" w:date="2018-01-25T10:57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CUY11061</w:t>
              </w:r>
            </w:ins>
          </w:p>
        </w:tc>
        <w:tc>
          <w:tcPr>
            <w:tcW w:w="5954" w:type="dxa"/>
          </w:tcPr>
          <w:p w14:paraId="4F3F3077" w14:textId="3B89911E" w:rsidR="00DF0CD3" w:rsidRPr="004822CB" w:rsidRDefault="00DF0CD3" w:rsidP="00D2697C">
            <w:pPr>
              <w:widowControl w:val="0"/>
              <w:autoSpaceDE w:val="0"/>
              <w:autoSpaceDN w:val="0"/>
              <w:adjustRightInd w:val="0"/>
              <w:rPr>
                <w:ins w:id="19" w:author="University Osnabrueck" w:date="2018-01-25T10:57:00Z"/>
                <w:rFonts w:ascii="Arial" w:hAnsi="Arial" w:cs="Arial"/>
                <w:color w:val="000000"/>
                <w:sz w:val="20"/>
                <w:szCs w:val="20"/>
              </w:rPr>
            </w:pPr>
            <w:ins w:id="20" w:author="University Osnabrueck" w:date="2018-01-25T10:58:00Z">
              <w:r w:rsidRPr="00746C07">
                <w:rPr>
                  <w:rFonts w:ascii="Arial" w:hAnsi="Arial" w:cs="Arial"/>
                  <w:color w:val="000000"/>
                  <w:sz w:val="20"/>
                  <w:szCs w:val="20"/>
                </w:rPr>
                <w:t>SEY6210;</w:t>
              </w:r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</w:t>
              </w:r>
              <w:r w:rsidRPr="00DF0CD3">
                <w:rPr>
                  <w:rFonts w:ascii="Arial" w:hAnsi="Arial" w:cs="Arial"/>
                  <w:i/>
                  <w:color w:val="000000"/>
                  <w:sz w:val="20"/>
                  <w:szCs w:val="20"/>
                  <w:rPrChange w:id="21" w:author="University Osnabrueck" w:date="2018-01-25T10:58:00Z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PrChange>
                </w:rPr>
                <w:t>atg8∆</w:t>
              </w:r>
              <w:proofErr w:type="gramStart"/>
              <w:r w:rsidRPr="00DF0CD3">
                <w:rPr>
                  <w:rFonts w:ascii="Arial" w:hAnsi="Arial" w:cs="Arial"/>
                  <w:i/>
                  <w:color w:val="000000"/>
                  <w:sz w:val="20"/>
                  <w:szCs w:val="20"/>
                  <w:rPrChange w:id="22" w:author="University Osnabrueck" w:date="2018-01-25T10:58:00Z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PrChange>
                </w:rPr>
                <w:t>::</w:t>
              </w:r>
              <w:proofErr w:type="gramEnd"/>
              <w:r w:rsidRPr="00DF0CD3">
                <w:rPr>
                  <w:rFonts w:ascii="Arial" w:hAnsi="Arial" w:cs="Arial"/>
                  <w:i/>
                  <w:color w:val="000000"/>
                  <w:sz w:val="20"/>
                  <w:szCs w:val="20"/>
                  <w:rPrChange w:id="23" w:author="University Osnabrueck" w:date="2018-01-25T10:58:00Z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PrChange>
                </w:rPr>
                <w:t>natNT2</w:t>
              </w:r>
            </w:ins>
          </w:p>
        </w:tc>
        <w:tc>
          <w:tcPr>
            <w:tcW w:w="1984" w:type="dxa"/>
          </w:tcPr>
          <w:p w14:paraId="463325E3" w14:textId="5C946F34" w:rsidR="00DF0CD3" w:rsidRDefault="00DF0CD3" w:rsidP="00D84AB4">
            <w:pPr>
              <w:widowControl w:val="0"/>
              <w:autoSpaceDE w:val="0"/>
              <w:autoSpaceDN w:val="0"/>
              <w:adjustRightInd w:val="0"/>
              <w:rPr>
                <w:ins w:id="24" w:author="University Osnabrueck" w:date="2018-01-25T10:57:00Z"/>
                <w:rFonts w:ascii="Arial" w:hAnsi="Arial" w:cs="Arial"/>
                <w:color w:val="000000"/>
                <w:sz w:val="20"/>
                <w:szCs w:val="20"/>
              </w:rPr>
            </w:pPr>
            <w:bookmarkStart w:id="25" w:name="_GoBack"/>
            <w:bookmarkEnd w:id="25"/>
            <w:ins w:id="26" w:author="University Osnabrueck" w:date="2018-01-25T10:58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This study</w:t>
              </w:r>
            </w:ins>
          </w:p>
        </w:tc>
      </w:tr>
      <w:tr w:rsidR="00207EAC" w14:paraId="5517B433" w14:textId="77777777" w:rsidTr="00D84AB4">
        <w:trPr>
          <w:trHeight w:val="759"/>
        </w:trPr>
        <w:tc>
          <w:tcPr>
            <w:tcW w:w="1276" w:type="dxa"/>
          </w:tcPr>
          <w:p w14:paraId="3DE2BBE6" w14:textId="0968E25F" w:rsidR="00207EAC" w:rsidRDefault="00207EAC" w:rsidP="006C21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CUY11063</w:t>
            </w:r>
          </w:p>
        </w:tc>
        <w:tc>
          <w:tcPr>
            <w:tcW w:w="5954" w:type="dxa"/>
          </w:tcPr>
          <w:p w14:paraId="3E4F335B" w14:textId="230F0A43" w:rsidR="00207EAC" w:rsidRPr="004822CB" w:rsidRDefault="00207EAC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BY4741;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2697C">
              <w:rPr>
                <w:rFonts w:ascii="Arial" w:eastAsia="Times New Roman" w:hAnsi="Arial" w:cs="Arial"/>
                <w:i/>
                <w:sz w:val="20"/>
                <w:szCs w:val="20"/>
              </w:rPr>
              <w:t>atg14</w:t>
            </w:r>
            <w:r w:rsidRPr="00207EAC">
              <w:rPr>
                <w:rFonts w:ascii="Arial" w:eastAsia="Times New Roman" w:hAnsi="Arial" w:cs="Arial"/>
                <w:i/>
                <w:sz w:val="20"/>
                <w:szCs w:val="20"/>
              </w:rPr>
              <w:t>∆</w:t>
            </w:r>
            <w:proofErr w:type="gramStart"/>
            <w:r w:rsidR="00D20414" w:rsidRPr="00D20414">
              <w:rPr>
                <w:rFonts w:ascii="Arial" w:eastAsia="Times New Roman" w:hAnsi="Arial" w:cs="Arial"/>
                <w:i/>
                <w:sz w:val="20"/>
                <w:szCs w:val="20"/>
              </w:rPr>
              <w:t>::</w:t>
            </w:r>
            <w:proofErr w:type="spellStart"/>
            <w:proofErr w:type="gramEnd"/>
            <w:r w:rsidR="00D20414" w:rsidRPr="00D20414">
              <w:rPr>
                <w:rFonts w:ascii="Arial" w:eastAsia="Times New Roman" w:hAnsi="Arial" w:cs="Arial"/>
                <w:i/>
                <w:sz w:val="20"/>
                <w:szCs w:val="20"/>
              </w:rPr>
              <w:t>kanMX</w:t>
            </w:r>
            <w:proofErr w:type="spellEnd"/>
            <w:r w:rsidR="00D20414" w:rsidRPr="00D20414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mCherry-APE</w:t>
            </w:r>
            <w:r w:rsidRPr="00D2697C">
              <w:rPr>
                <w:rFonts w:ascii="Arial" w:eastAsia="Times New Roman" w:hAnsi="Arial" w:cs="Arial"/>
                <w:i/>
                <w:sz w:val="20"/>
                <w:szCs w:val="20"/>
              </w:rPr>
              <w:t>1::</w:t>
            </w:r>
            <w:proofErr w:type="spellStart"/>
            <w:r w:rsidRPr="00D2697C">
              <w:rPr>
                <w:rFonts w:ascii="Arial" w:eastAsia="Times New Roman" w:hAnsi="Arial" w:cs="Arial"/>
                <w:i/>
                <w:sz w:val="20"/>
                <w:szCs w:val="20"/>
              </w:rPr>
              <w:t>hph</w:t>
            </w:r>
            <w:proofErr w:type="spellEnd"/>
          </w:p>
        </w:tc>
        <w:tc>
          <w:tcPr>
            <w:tcW w:w="1984" w:type="dxa"/>
          </w:tcPr>
          <w:p w14:paraId="7F720ADD" w14:textId="4C1AAF55" w:rsidR="00207EAC" w:rsidRDefault="00207EAC" w:rsidP="00D84A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207EAC" w14:paraId="2A6205E7" w14:textId="77777777" w:rsidTr="00D84AB4">
        <w:trPr>
          <w:trHeight w:val="759"/>
        </w:trPr>
        <w:tc>
          <w:tcPr>
            <w:tcW w:w="1276" w:type="dxa"/>
          </w:tcPr>
          <w:p w14:paraId="2C239037" w14:textId="0D892A1D" w:rsidR="00207EAC" w:rsidRDefault="00207EAC" w:rsidP="006C21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CUY11065</w:t>
            </w:r>
          </w:p>
        </w:tc>
        <w:tc>
          <w:tcPr>
            <w:tcW w:w="5954" w:type="dxa"/>
          </w:tcPr>
          <w:p w14:paraId="6B604CFE" w14:textId="565F6035" w:rsidR="00207EAC" w:rsidRPr="004822CB" w:rsidRDefault="00207EAC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BY4741;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07EAC">
              <w:rPr>
                <w:rFonts w:ascii="Arial" w:hAnsi="Arial" w:cs="Arial"/>
                <w:i/>
                <w:color w:val="000000"/>
                <w:sz w:val="20"/>
                <w:szCs w:val="20"/>
              </w:rPr>
              <w:t>CCZ1</w:t>
            </w:r>
            <w:proofErr w:type="gramStart"/>
            <w:r w:rsidRPr="00207EAC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207EAC">
              <w:rPr>
                <w:rFonts w:ascii="Arial" w:hAnsi="Arial" w:cs="Arial"/>
                <w:i/>
                <w:color w:val="000000"/>
                <w:sz w:val="20"/>
                <w:szCs w:val="20"/>
              </w:rPr>
              <w:t>TAP-URA3 GFP-ATG</w:t>
            </w:r>
            <w:r w:rsidRPr="00D2697C">
              <w:rPr>
                <w:rFonts w:ascii="Arial" w:hAnsi="Arial" w:cs="Arial"/>
                <w:i/>
                <w:color w:val="000000"/>
                <w:sz w:val="20"/>
                <w:szCs w:val="20"/>
              </w:rPr>
              <w:t>8::natNT2</w:t>
            </w:r>
          </w:p>
        </w:tc>
        <w:tc>
          <w:tcPr>
            <w:tcW w:w="1984" w:type="dxa"/>
          </w:tcPr>
          <w:p w14:paraId="6876A342" w14:textId="15082D43" w:rsidR="00207EAC" w:rsidRDefault="00207EAC" w:rsidP="00D84A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9D7C98" w14:paraId="783981D0" w14:textId="77777777" w:rsidTr="00D84AB4">
        <w:trPr>
          <w:trHeight w:val="759"/>
        </w:trPr>
        <w:tc>
          <w:tcPr>
            <w:tcW w:w="1276" w:type="dxa"/>
          </w:tcPr>
          <w:p w14:paraId="7782BDD6" w14:textId="5135FB34" w:rsidR="009D7C98" w:rsidRDefault="009D7C98" w:rsidP="006C21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CUY11069</w:t>
            </w:r>
          </w:p>
        </w:tc>
        <w:tc>
          <w:tcPr>
            <w:tcW w:w="5954" w:type="dxa"/>
          </w:tcPr>
          <w:p w14:paraId="6DB9A2F7" w14:textId="5C58AE1C" w:rsidR="009D7C98" w:rsidRPr="004822CB" w:rsidRDefault="009D7C98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6C07">
              <w:rPr>
                <w:rFonts w:ascii="Arial" w:hAnsi="Arial" w:cs="Arial"/>
                <w:color w:val="000000"/>
                <w:sz w:val="20"/>
                <w:szCs w:val="20"/>
              </w:rPr>
              <w:t>SEY6210;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D7C98">
              <w:rPr>
                <w:rFonts w:ascii="Arial" w:hAnsi="Arial" w:cs="Arial"/>
                <w:i/>
                <w:color w:val="000000"/>
                <w:sz w:val="20"/>
                <w:szCs w:val="20"/>
              </w:rPr>
              <w:t>VPS11-1</w:t>
            </w:r>
            <w:proofErr w:type="gramStart"/>
            <w:r w:rsidRPr="009D7C98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9D7C98">
              <w:rPr>
                <w:rFonts w:ascii="Arial" w:hAnsi="Arial" w:cs="Arial"/>
                <w:i/>
                <w:color w:val="000000"/>
                <w:sz w:val="20"/>
                <w:szCs w:val="20"/>
              </w:rPr>
              <w:t>HA-HIS3 MUP</w:t>
            </w:r>
            <w:r w:rsidRPr="00D2697C">
              <w:rPr>
                <w:rFonts w:ascii="Arial" w:hAnsi="Arial" w:cs="Arial"/>
                <w:i/>
                <w:color w:val="000000"/>
                <w:sz w:val="20"/>
                <w:szCs w:val="20"/>
              </w:rPr>
              <w:t>1-GFP::</w:t>
            </w:r>
            <w:r w:rsidRPr="009D7C98">
              <w:rPr>
                <w:rFonts w:ascii="Arial" w:hAnsi="Arial" w:cs="Arial"/>
                <w:i/>
                <w:color w:val="000000"/>
                <w:sz w:val="20"/>
                <w:szCs w:val="20"/>
              </w:rPr>
              <w:t>TRP</w:t>
            </w:r>
          </w:p>
        </w:tc>
        <w:tc>
          <w:tcPr>
            <w:tcW w:w="1984" w:type="dxa"/>
          </w:tcPr>
          <w:p w14:paraId="05ADD10D" w14:textId="54136D20" w:rsidR="009D7C98" w:rsidRDefault="009D7C98" w:rsidP="00D84A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20076B" w14:paraId="3B2FB4E1" w14:textId="77777777" w:rsidTr="00D84AB4">
        <w:trPr>
          <w:trHeight w:val="759"/>
        </w:trPr>
        <w:tc>
          <w:tcPr>
            <w:tcW w:w="1276" w:type="dxa"/>
          </w:tcPr>
          <w:p w14:paraId="303AE997" w14:textId="4A848D70" w:rsidR="0020076B" w:rsidRDefault="0020076B" w:rsidP="006C21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CUY11072</w:t>
            </w:r>
          </w:p>
          <w:p w14:paraId="5F201521" w14:textId="77777777" w:rsidR="0020076B" w:rsidRDefault="0020076B" w:rsidP="006C21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EF9F1BB" w14:textId="77777777" w:rsidR="0020076B" w:rsidRDefault="0020076B" w:rsidP="006C21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35BB83B4" w14:textId="7BD33226" w:rsidR="0020076B" w:rsidRPr="00746C07" w:rsidRDefault="0020076B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BY4741;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2697C">
              <w:rPr>
                <w:rFonts w:ascii="Arial" w:hAnsi="Arial" w:cs="Arial"/>
                <w:i/>
                <w:color w:val="000000"/>
                <w:sz w:val="20"/>
                <w:szCs w:val="20"/>
              </w:rPr>
              <w:t>CCZ1</w:t>
            </w:r>
            <w:proofErr w:type="gramStart"/>
            <w:r w:rsidRPr="00D2697C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gramEnd"/>
            <w:r w:rsidRPr="00D2697C">
              <w:rPr>
                <w:rFonts w:ascii="Arial" w:hAnsi="Arial" w:cs="Arial"/>
                <w:i/>
                <w:color w:val="000000"/>
                <w:sz w:val="20"/>
                <w:szCs w:val="20"/>
              </w:rPr>
              <w:t>URA3-PHO5pr-GFP-myc mCherry-A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TG</w:t>
            </w:r>
            <w:r w:rsidRPr="00D2697C">
              <w:rPr>
                <w:rFonts w:ascii="Arial" w:hAnsi="Arial" w:cs="Arial"/>
                <w:i/>
                <w:color w:val="000000"/>
                <w:sz w:val="20"/>
                <w:szCs w:val="20"/>
              </w:rPr>
              <w:t>8:: natNT2  vps21∆::hph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NT1</w:t>
            </w:r>
          </w:p>
        </w:tc>
        <w:tc>
          <w:tcPr>
            <w:tcW w:w="1984" w:type="dxa"/>
          </w:tcPr>
          <w:p w14:paraId="75B85206" w14:textId="5E7FD2C4" w:rsidR="0020076B" w:rsidRDefault="00296371" w:rsidP="00D84A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20076B" w14:paraId="71454AA1" w14:textId="77777777" w:rsidTr="00D84AB4">
        <w:trPr>
          <w:trHeight w:val="759"/>
        </w:trPr>
        <w:tc>
          <w:tcPr>
            <w:tcW w:w="1276" w:type="dxa"/>
          </w:tcPr>
          <w:p w14:paraId="0EF82DFE" w14:textId="5ADA2658" w:rsidR="0020076B" w:rsidRDefault="00B257E9" w:rsidP="006C21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CUY11073</w:t>
            </w:r>
          </w:p>
        </w:tc>
        <w:tc>
          <w:tcPr>
            <w:tcW w:w="5954" w:type="dxa"/>
          </w:tcPr>
          <w:p w14:paraId="62092B22" w14:textId="1CB044EF" w:rsidR="0020076B" w:rsidRPr="00746C07" w:rsidRDefault="00B257E9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BY4741;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2697C">
              <w:rPr>
                <w:rFonts w:ascii="Arial" w:hAnsi="Arial" w:cs="Arial"/>
                <w:i/>
                <w:color w:val="000000"/>
                <w:sz w:val="20"/>
                <w:szCs w:val="20"/>
              </w:rPr>
              <w:t>vam3∆</w:t>
            </w:r>
            <w:proofErr w:type="gramStart"/>
            <w:r w:rsidRPr="00D2697C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D2697C">
              <w:rPr>
                <w:rFonts w:ascii="Arial" w:hAnsi="Arial" w:cs="Arial"/>
                <w:i/>
                <w:color w:val="000000"/>
                <w:sz w:val="20"/>
                <w:szCs w:val="20"/>
              </w:rPr>
              <w:t>kanMX</w:t>
            </w:r>
            <w:proofErr w:type="spellEnd"/>
            <w:r w:rsidR="00D2697C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D2697C">
              <w:rPr>
                <w:rFonts w:ascii="Arial" w:hAnsi="Arial" w:cs="Arial"/>
                <w:i/>
                <w:color w:val="000000"/>
                <w:sz w:val="20"/>
                <w:szCs w:val="20"/>
              </w:rPr>
              <w:t>CCZ1::URA3-PHO5pr-GFP-myc mCherry-A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PE</w:t>
            </w:r>
            <w:r w:rsidRPr="00D2697C">
              <w:rPr>
                <w:rFonts w:ascii="Arial" w:hAnsi="Arial" w:cs="Arial"/>
                <w:i/>
                <w:color w:val="000000"/>
                <w:sz w:val="20"/>
                <w:szCs w:val="20"/>
              </w:rPr>
              <w:t>1:: natNT2 atg2∆::hph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NT1</w:t>
            </w:r>
          </w:p>
        </w:tc>
        <w:tc>
          <w:tcPr>
            <w:tcW w:w="1984" w:type="dxa"/>
          </w:tcPr>
          <w:p w14:paraId="14C8AA98" w14:textId="69775763" w:rsidR="0020076B" w:rsidRDefault="00A25FED" w:rsidP="00D84A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20076B" w14:paraId="66BCB9B4" w14:textId="77777777" w:rsidTr="00D84AB4">
        <w:trPr>
          <w:trHeight w:val="759"/>
        </w:trPr>
        <w:tc>
          <w:tcPr>
            <w:tcW w:w="1276" w:type="dxa"/>
          </w:tcPr>
          <w:p w14:paraId="6562F4A6" w14:textId="5D2ACA77" w:rsidR="0020076B" w:rsidRDefault="002674DC" w:rsidP="006C21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CUY10174</w:t>
            </w:r>
          </w:p>
        </w:tc>
        <w:tc>
          <w:tcPr>
            <w:tcW w:w="5954" w:type="dxa"/>
          </w:tcPr>
          <w:p w14:paraId="20507A65" w14:textId="315140FE" w:rsidR="0020076B" w:rsidRPr="00746C07" w:rsidRDefault="002674DC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74DC">
              <w:rPr>
                <w:rFonts w:ascii="Arial" w:hAnsi="Arial" w:cs="Arial"/>
                <w:color w:val="000000"/>
                <w:sz w:val="20"/>
                <w:szCs w:val="20"/>
              </w:rPr>
              <w:t>BY4741;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35F27">
              <w:rPr>
                <w:rFonts w:ascii="Arial" w:hAnsi="Arial" w:cs="Arial"/>
                <w:i/>
                <w:color w:val="000000"/>
                <w:sz w:val="20"/>
                <w:szCs w:val="20"/>
              </w:rPr>
              <w:t>vam3∆</w:t>
            </w:r>
            <w:proofErr w:type="gramStart"/>
            <w:r w:rsidRPr="00235F27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235F27">
              <w:rPr>
                <w:rFonts w:ascii="Arial" w:hAnsi="Arial" w:cs="Arial"/>
                <w:i/>
                <w:color w:val="000000"/>
                <w:sz w:val="20"/>
                <w:szCs w:val="20"/>
              </w:rPr>
              <w:t>kanMX</w:t>
            </w:r>
            <w:proofErr w:type="spellEnd"/>
            <w:r w:rsidR="00D2697C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235F27">
              <w:rPr>
                <w:rFonts w:ascii="Arial" w:hAnsi="Arial" w:cs="Arial"/>
                <w:i/>
                <w:color w:val="000000"/>
                <w:sz w:val="20"/>
                <w:szCs w:val="20"/>
              </w:rPr>
              <w:t>CCZ1::URA3-PHO5pr-GFP-myc mCherry-A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PE1:: natNT2 atg9</w:t>
            </w:r>
            <w:r w:rsidRPr="00235F27">
              <w:rPr>
                <w:rFonts w:ascii="Arial" w:hAnsi="Arial" w:cs="Arial"/>
                <w:i/>
                <w:color w:val="000000"/>
                <w:sz w:val="20"/>
                <w:szCs w:val="20"/>
              </w:rPr>
              <w:t>∆::hph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NT1</w:t>
            </w:r>
          </w:p>
        </w:tc>
        <w:tc>
          <w:tcPr>
            <w:tcW w:w="1984" w:type="dxa"/>
          </w:tcPr>
          <w:p w14:paraId="4A74325B" w14:textId="66430D9B" w:rsidR="0020076B" w:rsidRDefault="002674DC" w:rsidP="00D84A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20076B" w14:paraId="604963F8" w14:textId="77777777" w:rsidTr="00D84AB4">
        <w:trPr>
          <w:trHeight w:val="759"/>
        </w:trPr>
        <w:tc>
          <w:tcPr>
            <w:tcW w:w="1276" w:type="dxa"/>
          </w:tcPr>
          <w:p w14:paraId="46F24417" w14:textId="072F9359" w:rsidR="0020076B" w:rsidRDefault="00C82EB1" w:rsidP="006C21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CUY10175</w:t>
            </w:r>
          </w:p>
        </w:tc>
        <w:tc>
          <w:tcPr>
            <w:tcW w:w="5954" w:type="dxa"/>
          </w:tcPr>
          <w:p w14:paraId="572AF973" w14:textId="153724A5" w:rsidR="0020076B" w:rsidRPr="00746C07" w:rsidRDefault="00C82EB1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74DC">
              <w:rPr>
                <w:rFonts w:ascii="Arial" w:hAnsi="Arial" w:cs="Arial"/>
                <w:color w:val="000000"/>
                <w:sz w:val="20"/>
                <w:szCs w:val="20"/>
              </w:rPr>
              <w:t>BY4741;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35F27">
              <w:rPr>
                <w:rFonts w:ascii="Arial" w:hAnsi="Arial" w:cs="Arial"/>
                <w:i/>
                <w:color w:val="000000"/>
                <w:sz w:val="20"/>
                <w:szCs w:val="20"/>
              </w:rPr>
              <w:t>vam3∆</w:t>
            </w:r>
            <w:proofErr w:type="gramStart"/>
            <w:r w:rsidRPr="00235F27">
              <w:rPr>
                <w:rFonts w:ascii="Arial" w:hAnsi="Arial" w:cs="Arial"/>
                <w:i/>
                <w:color w:val="000000"/>
                <w:sz w:val="20"/>
                <w:szCs w:val="20"/>
              </w:rPr>
              <w:t>::</w:t>
            </w:r>
            <w:proofErr w:type="spellStart"/>
            <w:proofErr w:type="gramEnd"/>
            <w:r w:rsidRPr="00235F27">
              <w:rPr>
                <w:rFonts w:ascii="Arial" w:hAnsi="Arial" w:cs="Arial"/>
                <w:i/>
                <w:color w:val="000000"/>
                <w:sz w:val="20"/>
                <w:szCs w:val="20"/>
              </w:rPr>
              <w:t>kanMX</w:t>
            </w:r>
            <w:proofErr w:type="spellEnd"/>
            <w:r w:rsidR="00D2697C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235F27">
              <w:rPr>
                <w:rFonts w:ascii="Arial" w:hAnsi="Arial" w:cs="Arial"/>
                <w:i/>
                <w:color w:val="000000"/>
                <w:sz w:val="20"/>
                <w:szCs w:val="20"/>
              </w:rPr>
              <w:t>CCZ1::URA3-PHO5pr-GFP-myc mCherry-A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PE1:: natNT2 atg18</w:t>
            </w:r>
            <w:r w:rsidRPr="00235F27">
              <w:rPr>
                <w:rFonts w:ascii="Arial" w:hAnsi="Arial" w:cs="Arial"/>
                <w:i/>
                <w:color w:val="000000"/>
                <w:sz w:val="20"/>
                <w:szCs w:val="20"/>
              </w:rPr>
              <w:t>∆::hph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NT1</w:t>
            </w:r>
          </w:p>
        </w:tc>
        <w:tc>
          <w:tcPr>
            <w:tcW w:w="1984" w:type="dxa"/>
          </w:tcPr>
          <w:p w14:paraId="26B09B7A" w14:textId="7704830E" w:rsidR="0020076B" w:rsidRDefault="00C82EB1" w:rsidP="00D84A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20076B" w14:paraId="7B3C11D2" w14:textId="77777777" w:rsidTr="00D84AB4">
        <w:trPr>
          <w:trHeight w:val="759"/>
        </w:trPr>
        <w:tc>
          <w:tcPr>
            <w:tcW w:w="1276" w:type="dxa"/>
          </w:tcPr>
          <w:p w14:paraId="4BDFFF19" w14:textId="7DBEBF18" w:rsidR="0020076B" w:rsidRDefault="005C3ADE" w:rsidP="006C21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CUY11079</w:t>
            </w:r>
          </w:p>
        </w:tc>
        <w:tc>
          <w:tcPr>
            <w:tcW w:w="5954" w:type="dxa"/>
          </w:tcPr>
          <w:p w14:paraId="6B4A3E51" w14:textId="6E0BD44A" w:rsidR="0020076B" w:rsidRPr="00746C07" w:rsidRDefault="005C3ADE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BY4741;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vam3</w:t>
            </w:r>
            <w:r w:rsidRPr="00207EAC">
              <w:rPr>
                <w:rFonts w:ascii="Arial" w:eastAsia="Times New Roman" w:hAnsi="Arial" w:cs="Arial"/>
                <w:i/>
                <w:sz w:val="20"/>
                <w:szCs w:val="20"/>
              </w:rPr>
              <w:t>∆</w:t>
            </w:r>
            <w:proofErr w:type="gramStart"/>
            <w:r w:rsidR="00D20414">
              <w:rPr>
                <w:rFonts w:ascii="Arial" w:eastAsia="Times New Roman" w:hAnsi="Arial" w:cs="Arial"/>
                <w:i/>
                <w:sz w:val="20"/>
                <w:szCs w:val="20"/>
              </w:rPr>
              <w:t>::</w:t>
            </w:r>
            <w:proofErr w:type="spellStart"/>
            <w:proofErr w:type="gramEnd"/>
            <w:r w:rsidR="00D20414">
              <w:rPr>
                <w:rFonts w:ascii="Arial" w:eastAsia="Times New Roman" w:hAnsi="Arial" w:cs="Arial"/>
                <w:i/>
                <w:sz w:val="20"/>
                <w:szCs w:val="20"/>
              </w:rPr>
              <w:t>kanMX</w:t>
            </w:r>
            <w:proofErr w:type="spellEnd"/>
            <w:r w:rsidR="00D20414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mCherry-APE</w:t>
            </w:r>
            <w:r w:rsidRPr="00235F27">
              <w:rPr>
                <w:rFonts w:ascii="Arial" w:eastAsia="Times New Roman" w:hAnsi="Arial" w:cs="Arial"/>
                <w:i/>
                <w:sz w:val="20"/>
                <w:szCs w:val="20"/>
              </w:rPr>
              <w:t>1::</w:t>
            </w: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natNT2 </w:t>
            </w:r>
            <w:r w:rsidRPr="005C3ADE">
              <w:rPr>
                <w:rFonts w:ascii="Arial" w:eastAsia="Times New Roman" w:hAnsi="Arial" w:cs="Arial"/>
                <w:i/>
                <w:sz w:val="20"/>
                <w:szCs w:val="20"/>
              </w:rPr>
              <w:t>atg14∆::hphNT1</w:t>
            </w: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r w:rsidRPr="005C3ADE">
              <w:rPr>
                <w:rFonts w:ascii="Arial" w:eastAsia="Times New Roman" w:hAnsi="Arial" w:cs="Arial"/>
                <w:i/>
                <w:sz w:val="20"/>
                <w:szCs w:val="20"/>
              </w:rPr>
              <w:t>LEU2::pCu-GFP-ATG8</w:t>
            </w:r>
          </w:p>
        </w:tc>
        <w:tc>
          <w:tcPr>
            <w:tcW w:w="1984" w:type="dxa"/>
          </w:tcPr>
          <w:p w14:paraId="1A459A45" w14:textId="250013B6" w:rsidR="0020076B" w:rsidRDefault="005C3ADE" w:rsidP="00D84A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154668" w14:paraId="67B24BCD" w14:textId="77777777" w:rsidTr="00D84AB4">
        <w:trPr>
          <w:trHeight w:val="759"/>
          <w:ins w:id="27" w:author="University Osnabrueck" w:date="2018-01-25T10:49:00Z"/>
        </w:trPr>
        <w:tc>
          <w:tcPr>
            <w:tcW w:w="1276" w:type="dxa"/>
          </w:tcPr>
          <w:p w14:paraId="78E27772" w14:textId="230D5AF5" w:rsidR="00154668" w:rsidRDefault="00154668" w:rsidP="006C21B6">
            <w:pPr>
              <w:widowControl w:val="0"/>
              <w:autoSpaceDE w:val="0"/>
              <w:autoSpaceDN w:val="0"/>
              <w:adjustRightInd w:val="0"/>
              <w:jc w:val="both"/>
              <w:rPr>
                <w:ins w:id="28" w:author="University Osnabrueck" w:date="2018-01-25T10:49:00Z"/>
                <w:rFonts w:ascii="Arial" w:hAnsi="Arial" w:cs="Arial"/>
                <w:color w:val="000000"/>
                <w:sz w:val="20"/>
                <w:szCs w:val="20"/>
              </w:rPr>
            </w:pPr>
            <w:ins w:id="29" w:author="University Osnabrueck" w:date="2018-01-25T10:49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CUY10489</w:t>
              </w:r>
            </w:ins>
          </w:p>
          <w:p w14:paraId="0EEBFE0E" w14:textId="77777777" w:rsidR="00154668" w:rsidRDefault="00154668" w:rsidP="006C21B6">
            <w:pPr>
              <w:widowControl w:val="0"/>
              <w:autoSpaceDE w:val="0"/>
              <w:autoSpaceDN w:val="0"/>
              <w:adjustRightInd w:val="0"/>
              <w:jc w:val="both"/>
              <w:rPr>
                <w:ins w:id="30" w:author="University Osnabrueck" w:date="2018-01-25T10:49:00Z"/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0E7E2479" w14:textId="4E7CA983" w:rsidR="00154668" w:rsidRPr="004822CB" w:rsidRDefault="00571B46" w:rsidP="00D2697C">
            <w:pPr>
              <w:widowControl w:val="0"/>
              <w:autoSpaceDE w:val="0"/>
              <w:autoSpaceDN w:val="0"/>
              <w:adjustRightInd w:val="0"/>
              <w:rPr>
                <w:ins w:id="31" w:author="University Osnabrueck" w:date="2018-01-25T10:49:00Z"/>
                <w:rFonts w:ascii="Arial" w:hAnsi="Arial" w:cs="Arial"/>
                <w:color w:val="000000"/>
                <w:sz w:val="20"/>
                <w:szCs w:val="20"/>
              </w:rPr>
            </w:pPr>
            <w:ins w:id="32" w:author="University Osnabrueck" w:date="2018-01-25T10:50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BY4742</w:t>
              </w:r>
              <w:r w:rsidR="00154668" w:rsidRPr="004822CB">
                <w:rPr>
                  <w:rFonts w:ascii="Arial" w:hAnsi="Arial" w:cs="Arial"/>
                  <w:color w:val="000000"/>
                  <w:sz w:val="20"/>
                  <w:szCs w:val="20"/>
                </w:rPr>
                <w:t>;</w:t>
              </w:r>
              <w:r w:rsidR="00154668"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</w:t>
              </w:r>
              <w:r w:rsidR="00154668" w:rsidRPr="00571B46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pho13∆</w:t>
              </w:r>
              <w:proofErr w:type="gramStart"/>
              <w:r w:rsidR="00154668" w:rsidRPr="00571B46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::</w:t>
              </w:r>
              <w:proofErr w:type="spellStart"/>
              <w:proofErr w:type="gramEnd"/>
              <w:r w:rsidR="00154668" w:rsidRPr="00571B46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kanMX</w:t>
              </w:r>
              <w:proofErr w:type="spellEnd"/>
              <w:r w:rsidR="00154668" w:rsidRPr="00571B46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 xml:space="preserve"> </w:t>
              </w:r>
              <w:r w:rsidR="00154668" w:rsidRPr="00154668">
                <w:rPr>
                  <w:rFonts w:ascii="Arial" w:hAnsi="Arial" w:cs="Arial"/>
                  <w:i/>
                  <w:color w:val="000000"/>
                  <w:sz w:val="20"/>
                  <w:szCs w:val="20"/>
                  <w:rPrChange w:id="33" w:author="University Osnabrueck" w:date="2018-01-25T10:50:00Z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PrChange>
                </w:rPr>
                <w:t xml:space="preserve"> pho8::PHO8∆60</w:t>
              </w:r>
            </w:ins>
          </w:p>
        </w:tc>
        <w:tc>
          <w:tcPr>
            <w:tcW w:w="1984" w:type="dxa"/>
          </w:tcPr>
          <w:p w14:paraId="1849F114" w14:textId="7C0EE48E" w:rsidR="00154668" w:rsidRDefault="00154668" w:rsidP="00D84AB4">
            <w:pPr>
              <w:widowControl w:val="0"/>
              <w:autoSpaceDE w:val="0"/>
              <w:autoSpaceDN w:val="0"/>
              <w:adjustRightInd w:val="0"/>
              <w:rPr>
                <w:ins w:id="34" w:author="University Osnabrueck" w:date="2018-01-25T10:49:00Z"/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ins w:id="35" w:author="University Osnabrueck" w:date="2018-01-25T10:50:00Z">
              <w:r w:rsidRPr="0002739E">
                <w:rPr>
                  <w:rFonts w:ascii="Arial" w:hAnsi="Arial" w:cs="Arial"/>
                  <w:color w:val="000000"/>
                  <w:sz w:val="20"/>
                  <w:szCs w:val="20"/>
                </w:rPr>
                <w:t>Reggiori</w:t>
              </w:r>
              <w:proofErr w:type="spellEnd"/>
              <w:r w:rsidRPr="0002739E"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F</w:t>
              </w:r>
            </w:ins>
          </w:p>
        </w:tc>
      </w:tr>
      <w:tr w:rsidR="00571B46" w14:paraId="45C204F4" w14:textId="77777777" w:rsidTr="00D84AB4">
        <w:trPr>
          <w:trHeight w:val="759"/>
          <w:ins w:id="36" w:author="University Osnabrueck" w:date="2018-01-25T10:51:00Z"/>
        </w:trPr>
        <w:tc>
          <w:tcPr>
            <w:tcW w:w="1276" w:type="dxa"/>
          </w:tcPr>
          <w:p w14:paraId="3A6A4F20" w14:textId="4D4C268F" w:rsidR="00571B46" w:rsidRDefault="00571B46" w:rsidP="006C21B6">
            <w:pPr>
              <w:widowControl w:val="0"/>
              <w:autoSpaceDE w:val="0"/>
              <w:autoSpaceDN w:val="0"/>
              <w:adjustRightInd w:val="0"/>
              <w:jc w:val="both"/>
              <w:rPr>
                <w:ins w:id="37" w:author="University Osnabrueck" w:date="2018-01-25T10:51:00Z"/>
                <w:rFonts w:ascii="Arial" w:hAnsi="Arial" w:cs="Arial"/>
                <w:color w:val="000000"/>
                <w:sz w:val="20"/>
                <w:szCs w:val="20"/>
              </w:rPr>
            </w:pPr>
            <w:ins w:id="38" w:author="University Osnabrueck" w:date="2018-01-25T10:51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CUY10490</w:t>
              </w:r>
            </w:ins>
          </w:p>
        </w:tc>
        <w:tc>
          <w:tcPr>
            <w:tcW w:w="5954" w:type="dxa"/>
          </w:tcPr>
          <w:p w14:paraId="1B6A400A" w14:textId="69AA2099" w:rsidR="00571B46" w:rsidRDefault="00571B46" w:rsidP="00D2697C">
            <w:pPr>
              <w:widowControl w:val="0"/>
              <w:autoSpaceDE w:val="0"/>
              <w:autoSpaceDN w:val="0"/>
              <w:adjustRightInd w:val="0"/>
              <w:rPr>
                <w:ins w:id="39" w:author="University Osnabrueck" w:date="2018-01-25T10:51:00Z"/>
                <w:rFonts w:ascii="Arial" w:hAnsi="Arial" w:cs="Arial"/>
                <w:color w:val="000000"/>
                <w:sz w:val="20"/>
                <w:szCs w:val="20"/>
              </w:rPr>
            </w:pPr>
            <w:ins w:id="40" w:author="University Osnabrueck" w:date="2018-01-25T10:51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BY4742</w:t>
              </w:r>
              <w:r w:rsidRPr="004822CB">
                <w:rPr>
                  <w:rFonts w:ascii="Arial" w:hAnsi="Arial" w:cs="Arial"/>
                  <w:color w:val="000000"/>
                  <w:sz w:val="20"/>
                  <w:szCs w:val="20"/>
                </w:rPr>
                <w:t>;</w:t>
              </w:r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</w:t>
              </w:r>
            </w:ins>
            <w:ins w:id="41" w:author="University Osnabrueck" w:date="2018-01-25T10:52:00Z">
              <w:r w:rsidRPr="00571B46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pho13∆</w:t>
              </w:r>
              <w:proofErr w:type="gramStart"/>
              <w:r w:rsidRPr="00571B46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::</w:t>
              </w:r>
              <w:proofErr w:type="spellStart"/>
              <w:proofErr w:type="gramEnd"/>
              <w:r w:rsidRPr="00571B46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kanMX</w:t>
              </w:r>
              <w:proofErr w:type="spellEnd"/>
              <w:r w:rsidRPr="00571B46">
                <w:rPr>
                  <w:rFonts w:ascii="Arial" w:hAnsi="Arial" w:cs="Arial"/>
                  <w:i/>
                  <w:color w:val="000000"/>
                  <w:sz w:val="20"/>
                  <w:szCs w:val="20"/>
                  <w:rPrChange w:id="42" w:author="University Osnabrueck" w:date="2018-01-25T10:52:00Z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PrChange>
                </w:rPr>
                <w:t xml:space="preserve"> pho8::PHO8∆60 atg9∆::URA</w:t>
              </w:r>
            </w:ins>
          </w:p>
        </w:tc>
        <w:tc>
          <w:tcPr>
            <w:tcW w:w="1984" w:type="dxa"/>
          </w:tcPr>
          <w:p w14:paraId="56278910" w14:textId="29778A26" w:rsidR="00571B46" w:rsidRDefault="00571B46" w:rsidP="00D84AB4">
            <w:pPr>
              <w:widowControl w:val="0"/>
              <w:autoSpaceDE w:val="0"/>
              <w:autoSpaceDN w:val="0"/>
              <w:adjustRightInd w:val="0"/>
              <w:rPr>
                <w:ins w:id="43" w:author="University Osnabrueck" w:date="2018-01-25T10:51:00Z"/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ins w:id="44" w:author="University Osnabrueck" w:date="2018-01-25T10:52:00Z">
              <w:r w:rsidRPr="0002739E">
                <w:rPr>
                  <w:rFonts w:ascii="Arial" w:hAnsi="Arial" w:cs="Arial"/>
                  <w:color w:val="000000"/>
                  <w:sz w:val="20"/>
                  <w:szCs w:val="20"/>
                </w:rPr>
                <w:t>Reggiori</w:t>
              </w:r>
              <w:proofErr w:type="spellEnd"/>
              <w:r w:rsidRPr="0002739E"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F</w:t>
              </w:r>
            </w:ins>
          </w:p>
        </w:tc>
      </w:tr>
      <w:tr w:rsidR="006F373E" w14:paraId="22E35B86" w14:textId="77777777" w:rsidTr="00D84AB4">
        <w:trPr>
          <w:trHeight w:val="759"/>
          <w:ins w:id="45" w:author="University Osnabrueck" w:date="2018-01-25T10:52:00Z"/>
        </w:trPr>
        <w:tc>
          <w:tcPr>
            <w:tcW w:w="1276" w:type="dxa"/>
          </w:tcPr>
          <w:p w14:paraId="3D1D0E75" w14:textId="7A5F488A" w:rsidR="006F373E" w:rsidRDefault="006F373E" w:rsidP="006C21B6">
            <w:pPr>
              <w:widowControl w:val="0"/>
              <w:autoSpaceDE w:val="0"/>
              <w:autoSpaceDN w:val="0"/>
              <w:adjustRightInd w:val="0"/>
              <w:jc w:val="both"/>
              <w:rPr>
                <w:ins w:id="46" w:author="University Osnabrueck" w:date="2018-01-25T10:52:00Z"/>
                <w:rFonts w:ascii="Arial" w:hAnsi="Arial" w:cs="Arial"/>
                <w:color w:val="000000"/>
                <w:sz w:val="20"/>
                <w:szCs w:val="20"/>
              </w:rPr>
            </w:pPr>
            <w:ins w:id="47" w:author="University Osnabrueck" w:date="2018-01-25T10:53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CUY11199</w:t>
              </w:r>
            </w:ins>
          </w:p>
        </w:tc>
        <w:tc>
          <w:tcPr>
            <w:tcW w:w="5954" w:type="dxa"/>
          </w:tcPr>
          <w:p w14:paraId="1EC0865B" w14:textId="42EEB038" w:rsidR="006F373E" w:rsidRDefault="006F373E" w:rsidP="006F373E">
            <w:pPr>
              <w:widowControl w:val="0"/>
              <w:autoSpaceDE w:val="0"/>
              <w:autoSpaceDN w:val="0"/>
              <w:adjustRightInd w:val="0"/>
              <w:rPr>
                <w:ins w:id="48" w:author="University Osnabrueck" w:date="2018-01-25T10:52:00Z"/>
                <w:rFonts w:ascii="Arial" w:hAnsi="Arial" w:cs="Arial"/>
                <w:color w:val="000000"/>
                <w:sz w:val="20"/>
                <w:szCs w:val="20"/>
              </w:rPr>
            </w:pPr>
            <w:ins w:id="49" w:author="University Osnabrueck" w:date="2018-01-25T10:53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BY4742</w:t>
              </w:r>
              <w:r w:rsidRPr="004822CB">
                <w:rPr>
                  <w:rFonts w:ascii="Arial" w:hAnsi="Arial" w:cs="Arial"/>
                  <w:color w:val="000000"/>
                  <w:sz w:val="20"/>
                  <w:szCs w:val="20"/>
                </w:rPr>
                <w:t>;</w:t>
              </w:r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</w:t>
              </w:r>
            </w:ins>
            <w:ins w:id="50" w:author="University Osnabrueck" w:date="2018-01-25T10:54:00Z">
              <w:r w:rsidRPr="006F373E">
                <w:rPr>
                  <w:rFonts w:ascii="Arial" w:hAnsi="Arial" w:cs="Arial"/>
                  <w:i/>
                  <w:color w:val="000000"/>
                  <w:sz w:val="20"/>
                  <w:szCs w:val="20"/>
                  <w:rPrChange w:id="51" w:author="University Osnabrueck" w:date="2018-01-25T10:54:00Z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PrChange>
                </w:rPr>
                <w:t>pho13∆</w:t>
              </w:r>
              <w:proofErr w:type="gramStart"/>
              <w:r w:rsidRPr="006F373E">
                <w:rPr>
                  <w:rFonts w:ascii="Arial" w:hAnsi="Arial" w:cs="Arial"/>
                  <w:i/>
                  <w:color w:val="000000"/>
                  <w:sz w:val="20"/>
                  <w:szCs w:val="20"/>
                  <w:rPrChange w:id="52" w:author="University Osnabrueck" w:date="2018-01-25T10:54:00Z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PrChange>
                </w:rPr>
                <w:t>::</w:t>
              </w:r>
              <w:proofErr w:type="spellStart"/>
              <w:proofErr w:type="gramEnd"/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kanMX</w:t>
              </w:r>
              <w:proofErr w:type="spellEnd"/>
              <w:r w:rsidRPr="006F373E">
                <w:rPr>
                  <w:rFonts w:ascii="Arial" w:hAnsi="Arial" w:cs="Arial"/>
                  <w:i/>
                  <w:color w:val="000000"/>
                  <w:sz w:val="20"/>
                  <w:szCs w:val="20"/>
                  <w:rPrChange w:id="53" w:author="University Osnabrueck" w:date="2018-01-25T10:54:00Z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PrChange>
                </w:rPr>
                <w:t xml:space="preserve"> pho8::PHO8∆60 atg8</w:t>
              </w:r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∆</w:t>
              </w:r>
              <w:r w:rsidRPr="006F373E">
                <w:rPr>
                  <w:rFonts w:ascii="Arial" w:hAnsi="Arial" w:cs="Arial"/>
                  <w:i/>
                  <w:color w:val="000000"/>
                  <w:sz w:val="20"/>
                  <w:szCs w:val="20"/>
                  <w:rPrChange w:id="54" w:author="University Osnabrueck" w:date="2018-01-25T10:54:00Z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PrChange>
                </w:rPr>
                <w:t>::natNT2</w:t>
              </w:r>
            </w:ins>
          </w:p>
        </w:tc>
        <w:tc>
          <w:tcPr>
            <w:tcW w:w="1984" w:type="dxa"/>
          </w:tcPr>
          <w:p w14:paraId="5AEF2175" w14:textId="2F0F8A78" w:rsidR="006F373E" w:rsidRDefault="006F373E" w:rsidP="00D84AB4">
            <w:pPr>
              <w:widowControl w:val="0"/>
              <w:autoSpaceDE w:val="0"/>
              <w:autoSpaceDN w:val="0"/>
              <w:adjustRightInd w:val="0"/>
              <w:rPr>
                <w:ins w:id="55" w:author="University Osnabrueck" w:date="2018-01-25T10:52:00Z"/>
                <w:rFonts w:ascii="Arial" w:hAnsi="Arial" w:cs="Arial"/>
                <w:color w:val="000000"/>
                <w:sz w:val="20"/>
                <w:szCs w:val="20"/>
              </w:rPr>
            </w:pPr>
            <w:ins w:id="56" w:author="University Osnabrueck" w:date="2018-01-25T10:54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This study</w:t>
              </w:r>
            </w:ins>
          </w:p>
        </w:tc>
      </w:tr>
      <w:tr w:rsidR="006F373E" w14:paraId="34FF194B" w14:textId="77777777" w:rsidTr="00D84AB4">
        <w:trPr>
          <w:trHeight w:val="759"/>
          <w:ins w:id="57" w:author="University Osnabrueck" w:date="2018-01-25T10:54:00Z"/>
        </w:trPr>
        <w:tc>
          <w:tcPr>
            <w:tcW w:w="1276" w:type="dxa"/>
          </w:tcPr>
          <w:p w14:paraId="3E830B88" w14:textId="1F561587" w:rsidR="006F373E" w:rsidRDefault="006F373E" w:rsidP="006C21B6">
            <w:pPr>
              <w:widowControl w:val="0"/>
              <w:autoSpaceDE w:val="0"/>
              <w:autoSpaceDN w:val="0"/>
              <w:adjustRightInd w:val="0"/>
              <w:jc w:val="both"/>
              <w:rPr>
                <w:ins w:id="58" w:author="University Osnabrueck" w:date="2018-01-25T10:54:00Z"/>
                <w:rFonts w:ascii="Arial" w:hAnsi="Arial" w:cs="Arial"/>
                <w:color w:val="000000"/>
                <w:sz w:val="20"/>
                <w:szCs w:val="20"/>
              </w:rPr>
            </w:pPr>
            <w:ins w:id="59" w:author="University Osnabrueck" w:date="2018-01-25T10:54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CUY11200</w:t>
              </w:r>
            </w:ins>
          </w:p>
        </w:tc>
        <w:tc>
          <w:tcPr>
            <w:tcW w:w="5954" w:type="dxa"/>
          </w:tcPr>
          <w:p w14:paraId="445E3D05" w14:textId="1EBE71B1" w:rsidR="006F373E" w:rsidRDefault="006F373E" w:rsidP="006F373E">
            <w:pPr>
              <w:widowControl w:val="0"/>
              <w:autoSpaceDE w:val="0"/>
              <w:autoSpaceDN w:val="0"/>
              <w:adjustRightInd w:val="0"/>
              <w:rPr>
                <w:ins w:id="60" w:author="University Osnabrueck" w:date="2018-01-25T10:54:00Z"/>
                <w:rFonts w:ascii="Arial" w:hAnsi="Arial" w:cs="Arial"/>
                <w:color w:val="000000"/>
                <w:sz w:val="20"/>
                <w:szCs w:val="20"/>
              </w:rPr>
            </w:pPr>
            <w:ins w:id="61" w:author="University Osnabrueck" w:date="2018-01-25T10:55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BY4742</w:t>
              </w:r>
              <w:r w:rsidRPr="004822CB">
                <w:rPr>
                  <w:rFonts w:ascii="Arial" w:hAnsi="Arial" w:cs="Arial"/>
                  <w:color w:val="000000"/>
                  <w:sz w:val="20"/>
                  <w:szCs w:val="20"/>
                </w:rPr>
                <w:t>;</w:t>
              </w:r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</w:t>
              </w:r>
              <w:r w:rsidRPr="006F373E">
                <w:rPr>
                  <w:rFonts w:ascii="Arial" w:hAnsi="Arial" w:cs="Arial"/>
                  <w:i/>
                  <w:color w:val="000000"/>
                  <w:sz w:val="20"/>
                  <w:szCs w:val="20"/>
                  <w:rPrChange w:id="62" w:author="University Osnabrueck" w:date="2018-01-25T10:55:00Z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PrChange>
                </w:rPr>
                <w:t>pho13∆</w:t>
              </w:r>
              <w:proofErr w:type="gramStart"/>
              <w:r w:rsidRPr="006F373E">
                <w:rPr>
                  <w:rFonts w:ascii="Arial" w:hAnsi="Arial" w:cs="Arial"/>
                  <w:i/>
                  <w:color w:val="000000"/>
                  <w:sz w:val="20"/>
                  <w:szCs w:val="20"/>
                  <w:rPrChange w:id="63" w:author="University Osnabrueck" w:date="2018-01-25T10:55:00Z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PrChange>
                </w:rPr>
                <w:t>::</w:t>
              </w:r>
              <w:proofErr w:type="spellStart"/>
              <w:proofErr w:type="gramEnd"/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kanMX</w:t>
              </w:r>
              <w:proofErr w:type="spellEnd"/>
              <w:r w:rsidRPr="006F373E">
                <w:rPr>
                  <w:rFonts w:ascii="Arial" w:hAnsi="Arial" w:cs="Arial"/>
                  <w:i/>
                  <w:color w:val="000000"/>
                  <w:sz w:val="20"/>
                  <w:szCs w:val="20"/>
                  <w:rPrChange w:id="64" w:author="University Osnabrueck" w:date="2018-01-25T10:55:00Z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PrChange>
                </w:rPr>
                <w:t xml:space="preserve"> pho8::PHO8∆60 vps21</w:t>
              </w:r>
            </w:ins>
            <w:ins w:id="65" w:author="University Osnabrueck" w:date="2018-01-25T10:56:00Z"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∆</w:t>
              </w:r>
            </w:ins>
            <w:ins w:id="66" w:author="University Osnabrueck" w:date="2018-01-25T10:55:00Z">
              <w:r w:rsidRPr="006F373E">
                <w:rPr>
                  <w:rFonts w:ascii="Arial" w:hAnsi="Arial" w:cs="Arial"/>
                  <w:i/>
                  <w:color w:val="000000"/>
                  <w:sz w:val="20"/>
                  <w:szCs w:val="20"/>
                  <w:rPrChange w:id="67" w:author="University Osnabrueck" w:date="2018-01-25T10:55:00Z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PrChange>
                </w:rPr>
                <w:t>::hphNT1</w:t>
              </w:r>
            </w:ins>
          </w:p>
        </w:tc>
        <w:tc>
          <w:tcPr>
            <w:tcW w:w="1984" w:type="dxa"/>
          </w:tcPr>
          <w:p w14:paraId="6E57AFC5" w14:textId="3D2EA742" w:rsidR="006F373E" w:rsidRDefault="00FD2221" w:rsidP="00D84AB4">
            <w:pPr>
              <w:widowControl w:val="0"/>
              <w:autoSpaceDE w:val="0"/>
              <w:autoSpaceDN w:val="0"/>
              <w:adjustRightInd w:val="0"/>
              <w:rPr>
                <w:ins w:id="68" w:author="University Osnabrueck" w:date="2018-01-25T10:54:00Z"/>
                <w:rFonts w:ascii="Arial" w:hAnsi="Arial" w:cs="Arial"/>
                <w:color w:val="000000"/>
                <w:sz w:val="20"/>
                <w:szCs w:val="20"/>
              </w:rPr>
            </w:pPr>
            <w:ins w:id="69" w:author="University Osnabrueck" w:date="2018-01-25T10:56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T</w:t>
              </w:r>
              <w:r w:rsidR="006F373E">
                <w:rPr>
                  <w:rFonts w:ascii="Arial" w:hAnsi="Arial" w:cs="Arial"/>
                  <w:color w:val="000000"/>
                  <w:sz w:val="20"/>
                  <w:szCs w:val="20"/>
                </w:rPr>
                <w:t>his study</w:t>
              </w:r>
            </w:ins>
          </w:p>
        </w:tc>
      </w:tr>
      <w:tr w:rsidR="00D15E72" w14:paraId="1D00511A" w14:textId="77777777" w:rsidTr="00D84AB4">
        <w:trPr>
          <w:trHeight w:val="759"/>
          <w:ins w:id="70" w:author="University Osnabrueck" w:date="2018-01-25T10:59:00Z"/>
        </w:trPr>
        <w:tc>
          <w:tcPr>
            <w:tcW w:w="1276" w:type="dxa"/>
          </w:tcPr>
          <w:p w14:paraId="4418BED4" w14:textId="48518E85" w:rsidR="00D15E72" w:rsidRDefault="00D15E72" w:rsidP="006C21B6">
            <w:pPr>
              <w:widowControl w:val="0"/>
              <w:autoSpaceDE w:val="0"/>
              <w:autoSpaceDN w:val="0"/>
              <w:adjustRightInd w:val="0"/>
              <w:jc w:val="both"/>
              <w:rPr>
                <w:ins w:id="71" w:author="University Osnabrueck" w:date="2018-01-25T10:59:00Z"/>
                <w:rFonts w:ascii="Arial" w:hAnsi="Arial" w:cs="Arial"/>
                <w:color w:val="000000"/>
                <w:sz w:val="20"/>
                <w:szCs w:val="20"/>
              </w:rPr>
            </w:pPr>
            <w:ins w:id="72" w:author="University Osnabrueck" w:date="2018-01-25T11:00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CUY</w:t>
              </w:r>
              <w:r w:rsidR="00DA61E1">
                <w:rPr>
                  <w:rFonts w:ascii="Arial" w:hAnsi="Arial" w:cs="Arial"/>
                  <w:color w:val="000000"/>
                  <w:sz w:val="20"/>
                  <w:szCs w:val="20"/>
                </w:rPr>
                <w:t>11202</w:t>
              </w:r>
            </w:ins>
          </w:p>
        </w:tc>
        <w:tc>
          <w:tcPr>
            <w:tcW w:w="5954" w:type="dxa"/>
          </w:tcPr>
          <w:p w14:paraId="045D9905" w14:textId="61894A86" w:rsidR="00DA61E1" w:rsidRDefault="00DA61E1" w:rsidP="00D2697C">
            <w:pPr>
              <w:widowControl w:val="0"/>
              <w:autoSpaceDE w:val="0"/>
              <w:autoSpaceDN w:val="0"/>
              <w:adjustRightInd w:val="0"/>
              <w:rPr>
                <w:ins w:id="73" w:author="University Osnabrueck" w:date="2018-01-25T10:59:00Z"/>
                <w:rFonts w:ascii="Arial" w:hAnsi="Arial" w:cs="Arial"/>
                <w:color w:val="000000"/>
                <w:sz w:val="20"/>
                <w:szCs w:val="20"/>
              </w:rPr>
            </w:pPr>
            <w:ins w:id="74" w:author="University Osnabrueck" w:date="2018-01-25T11:00:00Z">
              <w:r w:rsidRPr="00746C07">
                <w:rPr>
                  <w:rFonts w:ascii="Arial" w:hAnsi="Arial" w:cs="Arial"/>
                  <w:color w:val="000000"/>
                  <w:sz w:val="20"/>
                  <w:szCs w:val="20"/>
                </w:rPr>
                <w:t>SEY6210;</w:t>
              </w:r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</w:t>
              </w:r>
            </w:ins>
            <w:ins w:id="75" w:author="University Osnabrueck" w:date="2018-01-25T11:01:00Z">
              <w:r w:rsidRPr="00DA61E1">
                <w:rPr>
                  <w:rFonts w:ascii="Arial" w:hAnsi="Arial" w:cs="Arial"/>
                  <w:i/>
                  <w:color w:val="000000"/>
                  <w:sz w:val="20"/>
                  <w:szCs w:val="20"/>
                  <w:rPrChange w:id="76" w:author="University Osnabrueck" w:date="2018-01-25T11:01:00Z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PrChange>
                </w:rPr>
                <w:t>vps21∆</w:t>
              </w:r>
              <w:proofErr w:type="gramStart"/>
              <w:r w:rsidRPr="00DA61E1">
                <w:rPr>
                  <w:rFonts w:ascii="Arial" w:hAnsi="Arial" w:cs="Arial"/>
                  <w:i/>
                  <w:color w:val="000000"/>
                  <w:sz w:val="20"/>
                  <w:szCs w:val="20"/>
                  <w:rPrChange w:id="77" w:author="University Osnabrueck" w:date="2018-01-25T11:01:00Z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PrChange>
                </w:rPr>
                <w:t>::</w:t>
              </w:r>
              <w:proofErr w:type="gramEnd"/>
              <w:r w:rsidRPr="00DA61E1">
                <w:rPr>
                  <w:rFonts w:ascii="Arial" w:hAnsi="Arial" w:cs="Arial"/>
                  <w:i/>
                  <w:color w:val="000000"/>
                  <w:sz w:val="20"/>
                  <w:szCs w:val="20"/>
                  <w:rPrChange w:id="78" w:author="University Osnabrueck" w:date="2018-01-25T11:01:00Z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PrChange>
                </w:rPr>
                <w:t>hphNT1</w:t>
              </w:r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</w:t>
              </w:r>
            </w:ins>
            <w:ins w:id="79" w:author="University Osnabrueck" w:date="2018-01-25T11:00:00Z">
              <w:r w:rsidRPr="00200106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atg8∆::natNT2</w:t>
              </w:r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984" w:type="dxa"/>
          </w:tcPr>
          <w:p w14:paraId="15C40BAB" w14:textId="6A8C9BC3" w:rsidR="00DA61E1" w:rsidRDefault="00DA61E1" w:rsidP="00D84AB4">
            <w:pPr>
              <w:widowControl w:val="0"/>
              <w:autoSpaceDE w:val="0"/>
              <w:autoSpaceDN w:val="0"/>
              <w:adjustRightInd w:val="0"/>
              <w:rPr>
                <w:ins w:id="80" w:author="University Osnabrueck" w:date="2018-01-25T10:59:00Z"/>
                <w:rFonts w:ascii="Arial" w:hAnsi="Arial" w:cs="Arial"/>
                <w:color w:val="000000"/>
                <w:sz w:val="20"/>
                <w:szCs w:val="20"/>
              </w:rPr>
            </w:pPr>
            <w:ins w:id="81" w:author="University Osnabrueck" w:date="2018-01-25T11:01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This study</w:t>
              </w:r>
            </w:ins>
          </w:p>
        </w:tc>
      </w:tr>
      <w:tr w:rsidR="006A5515" w14:paraId="49F8E15B" w14:textId="77777777" w:rsidTr="00D84AB4">
        <w:trPr>
          <w:trHeight w:val="759"/>
          <w:ins w:id="82" w:author="University Osnabrueck" w:date="2018-01-25T11:02:00Z"/>
        </w:trPr>
        <w:tc>
          <w:tcPr>
            <w:tcW w:w="1276" w:type="dxa"/>
          </w:tcPr>
          <w:p w14:paraId="37C6683B" w14:textId="1223D098" w:rsidR="006A5515" w:rsidRDefault="006A5515" w:rsidP="006C21B6">
            <w:pPr>
              <w:widowControl w:val="0"/>
              <w:autoSpaceDE w:val="0"/>
              <w:autoSpaceDN w:val="0"/>
              <w:adjustRightInd w:val="0"/>
              <w:jc w:val="both"/>
              <w:rPr>
                <w:ins w:id="83" w:author="University Osnabrueck" w:date="2018-01-25T11:02:00Z"/>
                <w:rFonts w:ascii="Arial" w:hAnsi="Arial" w:cs="Arial"/>
                <w:color w:val="000000"/>
                <w:sz w:val="20"/>
                <w:szCs w:val="20"/>
              </w:rPr>
            </w:pPr>
            <w:ins w:id="84" w:author="University Osnabrueck" w:date="2018-01-25T11:02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CUY11203</w:t>
              </w:r>
            </w:ins>
          </w:p>
        </w:tc>
        <w:tc>
          <w:tcPr>
            <w:tcW w:w="5954" w:type="dxa"/>
          </w:tcPr>
          <w:p w14:paraId="51998124" w14:textId="203604C2" w:rsidR="006A5515" w:rsidRDefault="006A5515" w:rsidP="00D2697C">
            <w:pPr>
              <w:widowControl w:val="0"/>
              <w:autoSpaceDE w:val="0"/>
              <w:autoSpaceDN w:val="0"/>
              <w:adjustRightInd w:val="0"/>
              <w:rPr>
                <w:ins w:id="85" w:author="University Osnabrueck" w:date="2018-01-25T11:02:00Z"/>
                <w:rFonts w:ascii="Arial" w:hAnsi="Arial" w:cs="Arial"/>
                <w:color w:val="000000"/>
                <w:sz w:val="20"/>
                <w:szCs w:val="20"/>
              </w:rPr>
            </w:pPr>
            <w:ins w:id="86" w:author="University Osnabrueck" w:date="2018-01-25T11:02:00Z">
              <w:r w:rsidRPr="004822CB">
                <w:rPr>
                  <w:rFonts w:ascii="Arial" w:hAnsi="Arial" w:cs="Arial"/>
                  <w:color w:val="000000"/>
                  <w:sz w:val="20"/>
                  <w:szCs w:val="20"/>
                </w:rPr>
                <w:t>BY4741;</w:t>
              </w:r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</w:t>
              </w:r>
              <w:r w:rsidRPr="00332084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mCherry-A</w:t>
              </w:r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PE</w:t>
              </w:r>
              <w:r w:rsidRPr="00332084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1</w:t>
              </w:r>
              <w:proofErr w:type="gramStart"/>
              <w:r w:rsidRPr="00332084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::</w:t>
              </w:r>
              <w:proofErr w:type="gramEnd"/>
              <w:r w:rsidRPr="00332084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 xml:space="preserve"> natNT2</w:t>
              </w:r>
            </w:ins>
            <w:ins w:id="87" w:author="University Osnabrueck" w:date="2018-01-25T11:03:00Z"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 xml:space="preserve"> </w:t>
              </w:r>
              <w:r w:rsidRPr="00200106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atg8∆::natNT2</w:t>
              </w:r>
            </w:ins>
          </w:p>
        </w:tc>
        <w:tc>
          <w:tcPr>
            <w:tcW w:w="1984" w:type="dxa"/>
          </w:tcPr>
          <w:p w14:paraId="08FC1687" w14:textId="0FF86C5B" w:rsidR="006A5515" w:rsidRDefault="006A5515" w:rsidP="00D84AB4">
            <w:pPr>
              <w:widowControl w:val="0"/>
              <w:autoSpaceDE w:val="0"/>
              <w:autoSpaceDN w:val="0"/>
              <w:adjustRightInd w:val="0"/>
              <w:rPr>
                <w:ins w:id="88" w:author="University Osnabrueck" w:date="2018-01-25T11:02:00Z"/>
                <w:rFonts w:ascii="Arial" w:hAnsi="Arial" w:cs="Arial"/>
                <w:color w:val="000000"/>
                <w:sz w:val="20"/>
                <w:szCs w:val="20"/>
              </w:rPr>
            </w:pPr>
            <w:ins w:id="89" w:author="University Osnabrueck" w:date="2018-01-25T11:03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This study</w:t>
              </w:r>
            </w:ins>
          </w:p>
        </w:tc>
      </w:tr>
      <w:tr w:rsidR="00094BC9" w14:paraId="78057086" w14:textId="77777777" w:rsidTr="00D84AB4">
        <w:trPr>
          <w:trHeight w:val="759"/>
          <w:ins w:id="90" w:author="University Osnabrueck" w:date="2018-01-25T11:03:00Z"/>
        </w:trPr>
        <w:tc>
          <w:tcPr>
            <w:tcW w:w="1276" w:type="dxa"/>
          </w:tcPr>
          <w:p w14:paraId="2E99E608" w14:textId="2C684326" w:rsidR="00094BC9" w:rsidRDefault="00094BC9" w:rsidP="006C21B6">
            <w:pPr>
              <w:widowControl w:val="0"/>
              <w:autoSpaceDE w:val="0"/>
              <w:autoSpaceDN w:val="0"/>
              <w:adjustRightInd w:val="0"/>
              <w:jc w:val="both"/>
              <w:rPr>
                <w:ins w:id="91" w:author="University Osnabrueck" w:date="2018-01-25T11:03:00Z"/>
                <w:rFonts w:ascii="Arial" w:hAnsi="Arial" w:cs="Arial"/>
                <w:color w:val="000000"/>
                <w:sz w:val="20"/>
                <w:szCs w:val="20"/>
              </w:rPr>
            </w:pPr>
            <w:ins w:id="92" w:author="University Osnabrueck" w:date="2018-01-25T11:03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CUY11204</w:t>
              </w:r>
            </w:ins>
          </w:p>
        </w:tc>
        <w:tc>
          <w:tcPr>
            <w:tcW w:w="5954" w:type="dxa"/>
          </w:tcPr>
          <w:p w14:paraId="611A7AC0" w14:textId="74CFC945" w:rsidR="00094BC9" w:rsidRDefault="00094BC9" w:rsidP="00F02D3C">
            <w:pPr>
              <w:widowControl w:val="0"/>
              <w:autoSpaceDE w:val="0"/>
              <w:autoSpaceDN w:val="0"/>
              <w:adjustRightInd w:val="0"/>
              <w:rPr>
                <w:ins w:id="93" w:author="University Osnabrueck" w:date="2018-01-25T11:03:00Z"/>
                <w:rFonts w:ascii="Arial" w:hAnsi="Arial" w:cs="Arial"/>
                <w:color w:val="000000"/>
                <w:sz w:val="20"/>
                <w:szCs w:val="20"/>
              </w:rPr>
            </w:pPr>
            <w:ins w:id="94" w:author="University Osnabrueck" w:date="2018-01-25T11:03:00Z">
              <w:r w:rsidRPr="00746C07">
                <w:rPr>
                  <w:rFonts w:ascii="Arial" w:hAnsi="Arial" w:cs="Arial"/>
                  <w:color w:val="000000"/>
                  <w:sz w:val="20"/>
                  <w:szCs w:val="20"/>
                </w:rPr>
                <w:t>SEY6210;</w:t>
              </w:r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</w:t>
              </w:r>
              <w:r w:rsidRPr="00200106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atg8∆</w:t>
              </w:r>
              <w:proofErr w:type="gramStart"/>
              <w:r w:rsidRPr="00200106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::</w:t>
              </w:r>
              <w:proofErr w:type="gramEnd"/>
              <w:r w:rsidRPr="00200106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natNT2</w:t>
              </w:r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 xml:space="preserve"> </w:t>
              </w:r>
            </w:ins>
            <w:ins w:id="95" w:author="University Osnabrueck" w:date="2018-01-25T11:04:00Z">
              <w:r w:rsidRPr="00345C4C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pRS406-NOP</w:t>
              </w:r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1pr</w:t>
              </w:r>
              <w:r w:rsidRPr="00345C4C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-GFP-</w:t>
              </w:r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ATG8::</w:t>
              </w:r>
            </w:ins>
            <w:ins w:id="96" w:author="University Osnabrueck" w:date="2018-01-25T11:09:00Z">
              <w:r w:rsidR="00F02D3C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NOP1pr</w:t>
              </w:r>
            </w:ins>
          </w:p>
        </w:tc>
        <w:tc>
          <w:tcPr>
            <w:tcW w:w="1984" w:type="dxa"/>
          </w:tcPr>
          <w:p w14:paraId="4FE3FA48" w14:textId="561D4CC2" w:rsidR="00094BC9" w:rsidRDefault="00094BC9" w:rsidP="00D84AB4">
            <w:pPr>
              <w:widowControl w:val="0"/>
              <w:autoSpaceDE w:val="0"/>
              <w:autoSpaceDN w:val="0"/>
              <w:adjustRightInd w:val="0"/>
              <w:rPr>
                <w:ins w:id="97" w:author="University Osnabrueck" w:date="2018-01-25T11:03:00Z"/>
                <w:rFonts w:ascii="Arial" w:hAnsi="Arial" w:cs="Arial"/>
                <w:color w:val="000000"/>
                <w:sz w:val="20"/>
                <w:szCs w:val="20"/>
              </w:rPr>
            </w:pPr>
            <w:ins w:id="98" w:author="University Osnabrueck" w:date="2018-01-25T11:04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This study</w:t>
              </w:r>
            </w:ins>
          </w:p>
        </w:tc>
      </w:tr>
      <w:tr w:rsidR="00F02D3C" w14:paraId="56AB0450" w14:textId="77777777" w:rsidTr="00D84AB4">
        <w:trPr>
          <w:trHeight w:val="759"/>
          <w:ins w:id="99" w:author="University Osnabrueck" w:date="2018-01-25T11:08:00Z"/>
        </w:trPr>
        <w:tc>
          <w:tcPr>
            <w:tcW w:w="1276" w:type="dxa"/>
          </w:tcPr>
          <w:p w14:paraId="3B1643AA" w14:textId="6CF4146F" w:rsidR="00F02D3C" w:rsidRDefault="00F02D3C" w:rsidP="006C21B6">
            <w:pPr>
              <w:widowControl w:val="0"/>
              <w:autoSpaceDE w:val="0"/>
              <w:autoSpaceDN w:val="0"/>
              <w:adjustRightInd w:val="0"/>
              <w:jc w:val="both"/>
              <w:rPr>
                <w:ins w:id="100" w:author="University Osnabrueck" w:date="2018-01-25T11:08:00Z"/>
                <w:rFonts w:ascii="Arial" w:hAnsi="Arial" w:cs="Arial"/>
                <w:color w:val="000000"/>
                <w:sz w:val="20"/>
                <w:szCs w:val="20"/>
              </w:rPr>
            </w:pPr>
            <w:ins w:id="101" w:author="University Osnabrueck" w:date="2018-01-25T11:08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CUY11205</w:t>
              </w:r>
            </w:ins>
          </w:p>
        </w:tc>
        <w:tc>
          <w:tcPr>
            <w:tcW w:w="5954" w:type="dxa"/>
          </w:tcPr>
          <w:p w14:paraId="602EA4E7" w14:textId="444B8932" w:rsidR="00F02D3C" w:rsidRDefault="00F02D3C" w:rsidP="00D2697C">
            <w:pPr>
              <w:widowControl w:val="0"/>
              <w:autoSpaceDE w:val="0"/>
              <w:autoSpaceDN w:val="0"/>
              <w:adjustRightInd w:val="0"/>
              <w:rPr>
                <w:ins w:id="102" w:author="University Osnabrueck" w:date="2018-01-25T11:08:00Z"/>
                <w:rFonts w:ascii="Arial" w:hAnsi="Arial" w:cs="Arial"/>
                <w:color w:val="000000"/>
                <w:sz w:val="20"/>
                <w:szCs w:val="20"/>
              </w:rPr>
            </w:pPr>
            <w:ins w:id="103" w:author="University Osnabrueck" w:date="2018-01-25T11:09:00Z">
              <w:r w:rsidRPr="00746C07">
                <w:rPr>
                  <w:rFonts w:ascii="Arial" w:hAnsi="Arial" w:cs="Arial"/>
                  <w:color w:val="000000"/>
                  <w:sz w:val="20"/>
                  <w:szCs w:val="20"/>
                </w:rPr>
                <w:t>SEY6210;</w:t>
              </w:r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</w:t>
              </w:r>
              <w:r w:rsidRPr="00200106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atg8∆</w:t>
              </w:r>
              <w:proofErr w:type="gramStart"/>
              <w:r w:rsidRPr="00200106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::</w:t>
              </w:r>
              <w:proofErr w:type="gramEnd"/>
              <w:r w:rsidRPr="00200106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natNT2</w:t>
              </w:r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 xml:space="preserve"> </w:t>
              </w:r>
              <w:r w:rsidRPr="00345C4C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pRS406-NOP</w:t>
              </w:r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1pr</w:t>
              </w:r>
              <w:r w:rsidRPr="00345C4C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-GFP-</w:t>
              </w:r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ATG8 (I21R):: NOP1pr</w:t>
              </w:r>
            </w:ins>
          </w:p>
        </w:tc>
        <w:tc>
          <w:tcPr>
            <w:tcW w:w="1984" w:type="dxa"/>
          </w:tcPr>
          <w:p w14:paraId="4E3F74D3" w14:textId="77777777" w:rsidR="00F02D3C" w:rsidRDefault="00F02D3C" w:rsidP="00D84AB4">
            <w:pPr>
              <w:widowControl w:val="0"/>
              <w:autoSpaceDE w:val="0"/>
              <w:autoSpaceDN w:val="0"/>
              <w:adjustRightInd w:val="0"/>
              <w:rPr>
                <w:ins w:id="104" w:author="University Osnabrueck" w:date="2018-01-25T11:09:00Z"/>
                <w:rFonts w:ascii="Arial" w:hAnsi="Arial" w:cs="Arial"/>
                <w:color w:val="000000"/>
                <w:sz w:val="20"/>
                <w:szCs w:val="20"/>
              </w:rPr>
            </w:pPr>
            <w:ins w:id="105" w:author="University Osnabrueck" w:date="2018-01-25T11:09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This study</w:t>
              </w:r>
            </w:ins>
          </w:p>
          <w:p w14:paraId="78790B14" w14:textId="65AAB1BE" w:rsidR="005D64D3" w:rsidRDefault="005D64D3" w:rsidP="00D84AB4">
            <w:pPr>
              <w:widowControl w:val="0"/>
              <w:autoSpaceDE w:val="0"/>
              <w:autoSpaceDN w:val="0"/>
              <w:adjustRightInd w:val="0"/>
              <w:rPr>
                <w:ins w:id="106" w:author="University Osnabrueck" w:date="2018-01-25T11:08:00Z"/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D64D3" w14:paraId="4D96B349" w14:textId="77777777" w:rsidTr="00D84AB4">
        <w:trPr>
          <w:trHeight w:val="759"/>
          <w:ins w:id="107" w:author="University Osnabrueck" w:date="2018-01-25T11:09:00Z"/>
        </w:trPr>
        <w:tc>
          <w:tcPr>
            <w:tcW w:w="1276" w:type="dxa"/>
          </w:tcPr>
          <w:p w14:paraId="599C8AB0" w14:textId="3434B39B" w:rsidR="005D64D3" w:rsidRDefault="005D64D3" w:rsidP="006C21B6">
            <w:pPr>
              <w:widowControl w:val="0"/>
              <w:autoSpaceDE w:val="0"/>
              <w:autoSpaceDN w:val="0"/>
              <w:adjustRightInd w:val="0"/>
              <w:jc w:val="both"/>
              <w:rPr>
                <w:ins w:id="108" w:author="University Osnabrueck" w:date="2018-01-25T11:09:00Z"/>
                <w:rFonts w:ascii="Arial" w:hAnsi="Arial" w:cs="Arial"/>
                <w:color w:val="000000"/>
                <w:sz w:val="20"/>
                <w:szCs w:val="20"/>
              </w:rPr>
            </w:pPr>
            <w:ins w:id="109" w:author="University Osnabrueck" w:date="2018-01-25T11:10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CUY11206</w:t>
              </w:r>
            </w:ins>
          </w:p>
        </w:tc>
        <w:tc>
          <w:tcPr>
            <w:tcW w:w="5954" w:type="dxa"/>
          </w:tcPr>
          <w:p w14:paraId="65816C1C" w14:textId="2705A46A" w:rsidR="00DA4214" w:rsidRDefault="00DA4214" w:rsidP="00D2697C">
            <w:pPr>
              <w:widowControl w:val="0"/>
              <w:autoSpaceDE w:val="0"/>
              <w:autoSpaceDN w:val="0"/>
              <w:adjustRightInd w:val="0"/>
              <w:rPr>
                <w:ins w:id="110" w:author="University Osnabrueck" w:date="2018-01-25T11:09:00Z"/>
                <w:rFonts w:ascii="Arial" w:hAnsi="Arial" w:cs="Arial"/>
                <w:color w:val="000000"/>
                <w:sz w:val="20"/>
                <w:szCs w:val="20"/>
              </w:rPr>
            </w:pPr>
            <w:ins w:id="111" w:author="University Osnabrueck" w:date="2018-01-25T11:10:00Z">
              <w:r w:rsidRPr="004822CB">
                <w:rPr>
                  <w:rFonts w:ascii="Arial" w:hAnsi="Arial" w:cs="Arial"/>
                  <w:color w:val="000000"/>
                  <w:sz w:val="20"/>
                  <w:szCs w:val="20"/>
                </w:rPr>
                <w:t>BY4741;</w:t>
              </w:r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</w:t>
              </w:r>
              <w:r w:rsidRPr="00332084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mCherry-A</w:t>
              </w:r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PE</w:t>
              </w:r>
              <w:r w:rsidRPr="00332084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1</w:t>
              </w:r>
              <w:proofErr w:type="gramStart"/>
              <w:r w:rsidRPr="00332084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::</w:t>
              </w:r>
              <w:proofErr w:type="gramEnd"/>
              <w:r w:rsidRPr="00332084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 xml:space="preserve"> natNT2</w:t>
              </w:r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 xml:space="preserve"> </w:t>
              </w:r>
              <w:r w:rsidRPr="00200106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atg8∆::natNT2</w:t>
              </w:r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 xml:space="preserve"> </w:t>
              </w:r>
              <w:r w:rsidRPr="00345C4C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pRS406-NOP</w:t>
              </w:r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1pr</w:t>
              </w:r>
              <w:r w:rsidRPr="00345C4C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-GFP-</w:t>
              </w:r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ATG8::NOP1pr</w:t>
              </w:r>
            </w:ins>
          </w:p>
        </w:tc>
        <w:tc>
          <w:tcPr>
            <w:tcW w:w="1984" w:type="dxa"/>
          </w:tcPr>
          <w:p w14:paraId="1F2CEB1C" w14:textId="77777777" w:rsidR="00DA4214" w:rsidRDefault="00DA4214" w:rsidP="00DA4214">
            <w:pPr>
              <w:widowControl w:val="0"/>
              <w:autoSpaceDE w:val="0"/>
              <w:autoSpaceDN w:val="0"/>
              <w:adjustRightInd w:val="0"/>
              <w:rPr>
                <w:ins w:id="112" w:author="University Osnabrueck" w:date="2018-01-25T11:10:00Z"/>
                <w:rFonts w:ascii="Arial" w:hAnsi="Arial" w:cs="Arial"/>
                <w:color w:val="000000"/>
                <w:sz w:val="20"/>
                <w:szCs w:val="20"/>
              </w:rPr>
            </w:pPr>
            <w:ins w:id="113" w:author="University Osnabrueck" w:date="2018-01-25T11:10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This study</w:t>
              </w:r>
            </w:ins>
          </w:p>
          <w:p w14:paraId="311D56C6" w14:textId="77777777" w:rsidR="00DA4214" w:rsidRDefault="00DA4214" w:rsidP="00D84AB4">
            <w:pPr>
              <w:widowControl w:val="0"/>
              <w:autoSpaceDE w:val="0"/>
              <w:autoSpaceDN w:val="0"/>
              <w:adjustRightInd w:val="0"/>
              <w:rPr>
                <w:ins w:id="114" w:author="University Osnabrueck" w:date="2018-01-25T11:09:00Z"/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63597" w14:paraId="40FCA5BE" w14:textId="77777777" w:rsidTr="00D84AB4">
        <w:trPr>
          <w:trHeight w:val="759"/>
          <w:ins w:id="115" w:author="University Osnabrueck" w:date="2018-01-25T11:10:00Z"/>
        </w:trPr>
        <w:tc>
          <w:tcPr>
            <w:tcW w:w="1276" w:type="dxa"/>
          </w:tcPr>
          <w:p w14:paraId="5625313B" w14:textId="44DE4C30" w:rsidR="00E63597" w:rsidRDefault="00E63597" w:rsidP="006C21B6">
            <w:pPr>
              <w:widowControl w:val="0"/>
              <w:autoSpaceDE w:val="0"/>
              <w:autoSpaceDN w:val="0"/>
              <w:adjustRightInd w:val="0"/>
              <w:jc w:val="both"/>
              <w:rPr>
                <w:ins w:id="116" w:author="University Osnabrueck" w:date="2018-01-25T11:10:00Z"/>
                <w:rFonts w:ascii="Arial" w:hAnsi="Arial" w:cs="Arial"/>
                <w:color w:val="000000"/>
                <w:sz w:val="20"/>
                <w:szCs w:val="20"/>
              </w:rPr>
            </w:pPr>
            <w:ins w:id="117" w:author="University Osnabrueck" w:date="2018-01-25T11:10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CUY11207</w:t>
              </w:r>
            </w:ins>
          </w:p>
        </w:tc>
        <w:tc>
          <w:tcPr>
            <w:tcW w:w="5954" w:type="dxa"/>
          </w:tcPr>
          <w:p w14:paraId="6BDE9041" w14:textId="2D1A2E3D" w:rsidR="00E63597" w:rsidRDefault="00E63597" w:rsidP="00D2697C">
            <w:pPr>
              <w:widowControl w:val="0"/>
              <w:autoSpaceDE w:val="0"/>
              <w:autoSpaceDN w:val="0"/>
              <w:adjustRightInd w:val="0"/>
              <w:rPr>
                <w:ins w:id="118" w:author="University Osnabrueck" w:date="2018-01-25T11:10:00Z"/>
                <w:rFonts w:ascii="Arial" w:hAnsi="Arial" w:cs="Arial"/>
                <w:color w:val="000000"/>
                <w:sz w:val="20"/>
                <w:szCs w:val="20"/>
              </w:rPr>
            </w:pPr>
            <w:ins w:id="119" w:author="University Osnabrueck" w:date="2018-01-25T11:11:00Z">
              <w:r w:rsidRPr="004822CB">
                <w:rPr>
                  <w:rFonts w:ascii="Arial" w:hAnsi="Arial" w:cs="Arial"/>
                  <w:color w:val="000000"/>
                  <w:sz w:val="20"/>
                  <w:szCs w:val="20"/>
                </w:rPr>
                <w:t>BY4741;</w:t>
              </w:r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</w:t>
              </w:r>
              <w:r w:rsidRPr="00332084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mCherry-A</w:t>
              </w:r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PE</w:t>
              </w:r>
              <w:r w:rsidRPr="00332084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1</w:t>
              </w:r>
              <w:proofErr w:type="gramStart"/>
              <w:r w:rsidRPr="00332084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::</w:t>
              </w:r>
              <w:proofErr w:type="gramEnd"/>
              <w:r w:rsidRPr="00332084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 xml:space="preserve"> natNT2</w:t>
              </w:r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 xml:space="preserve"> </w:t>
              </w:r>
              <w:r w:rsidRPr="00200106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atg8∆::natNT2</w:t>
              </w:r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 xml:space="preserve"> </w:t>
              </w:r>
              <w:r w:rsidRPr="00345C4C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pRS406-NOP</w:t>
              </w:r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1pr</w:t>
              </w:r>
              <w:r w:rsidRPr="00345C4C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-GFP-</w:t>
              </w:r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ATG8 (I21R)::NOP1pr</w:t>
              </w:r>
            </w:ins>
          </w:p>
        </w:tc>
        <w:tc>
          <w:tcPr>
            <w:tcW w:w="1984" w:type="dxa"/>
          </w:tcPr>
          <w:p w14:paraId="53B705FF" w14:textId="77777777" w:rsidR="00E63597" w:rsidRDefault="00E63597" w:rsidP="00E63597">
            <w:pPr>
              <w:widowControl w:val="0"/>
              <w:autoSpaceDE w:val="0"/>
              <w:autoSpaceDN w:val="0"/>
              <w:adjustRightInd w:val="0"/>
              <w:rPr>
                <w:ins w:id="120" w:author="University Osnabrueck" w:date="2018-01-25T11:11:00Z"/>
                <w:rFonts w:ascii="Arial" w:hAnsi="Arial" w:cs="Arial"/>
                <w:color w:val="000000"/>
                <w:sz w:val="20"/>
                <w:szCs w:val="20"/>
              </w:rPr>
            </w:pPr>
            <w:ins w:id="121" w:author="University Osnabrueck" w:date="2018-01-25T11:11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This study</w:t>
              </w:r>
            </w:ins>
          </w:p>
          <w:p w14:paraId="5450F610" w14:textId="77777777" w:rsidR="00E63597" w:rsidRDefault="00E63597" w:rsidP="00D84AB4">
            <w:pPr>
              <w:widowControl w:val="0"/>
              <w:autoSpaceDE w:val="0"/>
              <w:autoSpaceDN w:val="0"/>
              <w:adjustRightInd w:val="0"/>
              <w:rPr>
                <w:ins w:id="122" w:author="University Osnabrueck" w:date="2018-01-25T11:10:00Z"/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35F2B" w14:paraId="2E8E94D0" w14:textId="77777777" w:rsidTr="00D84AB4">
        <w:trPr>
          <w:trHeight w:val="759"/>
          <w:ins w:id="123" w:author="University Osnabrueck" w:date="2018-01-25T11:11:00Z"/>
        </w:trPr>
        <w:tc>
          <w:tcPr>
            <w:tcW w:w="1276" w:type="dxa"/>
          </w:tcPr>
          <w:p w14:paraId="2F1FC92F" w14:textId="737AA109" w:rsidR="00435F2B" w:rsidRDefault="00435F2B" w:rsidP="006C21B6">
            <w:pPr>
              <w:widowControl w:val="0"/>
              <w:autoSpaceDE w:val="0"/>
              <w:autoSpaceDN w:val="0"/>
              <w:adjustRightInd w:val="0"/>
              <w:jc w:val="both"/>
              <w:rPr>
                <w:ins w:id="124" w:author="University Osnabrueck" w:date="2018-01-25T11:11:00Z"/>
                <w:rFonts w:ascii="Arial" w:hAnsi="Arial" w:cs="Arial"/>
                <w:color w:val="000000"/>
                <w:sz w:val="20"/>
                <w:szCs w:val="20"/>
              </w:rPr>
            </w:pPr>
            <w:ins w:id="125" w:author="University Osnabrueck" w:date="2018-01-25T11:11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CUY11208</w:t>
              </w:r>
            </w:ins>
          </w:p>
        </w:tc>
        <w:tc>
          <w:tcPr>
            <w:tcW w:w="5954" w:type="dxa"/>
          </w:tcPr>
          <w:p w14:paraId="252EC1E7" w14:textId="3C3648CC" w:rsidR="00435F2B" w:rsidRDefault="00435F2B" w:rsidP="00D2697C">
            <w:pPr>
              <w:widowControl w:val="0"/>
              <w:autoSpaceDE w:val="0"/>
              <w:autoSpaceDN w:val="0"/>
              <w:adjustRightInd w:val="0"/>
              <w:rPr>
                <w:ins w:id="126" w:author="University Osnabrueck" w:date="2018-01-25T11:12:00Z"/>
                <w:rFonts w:ascii="Arial" w:hAnsi="Arial" w:cs="Arial"/>
                <w:i/>
                <w:color w:val="000000"/>
                <w:sz w:val="20"/>
                <w:szCs w:val="20"/>
              </w:rPr>
            </w:pPr>
            <w:ins w:id="127" w:author="University Osnabrueck" w:date="2018-01-25T11:11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BY4742</w:t>
              </w:r>
              <w:r w:rsidRPr="004822CB">
                <w:rPr>
                  <w:rFonts w:ascii="Arial" w:hAnsi="Arial" w:cs="Arial"/>
                  <w:color w:val="000000"/>
                  <w:sz w:val="20"/>
                  <w:szCs w:val="20"/>
                </w:rPr>
                <w:t>;</w:t>
              </w:r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</w:t>
              </w:r>
              <w:r w:rsidRPr="00200106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pho13∆</w:t>
              </w:r>
              <w:proofErr w:type="gramStart"/>
              <w:r w:rsidRPr="00200106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::</w:t>
              </w:r>
              <w:proofErr w:type="spellStart"/>
              <w:proofErr w:type="gramEnd"/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kanMX</w:t>
              </w:r>
              <w:proofErr w:type="spellEnd"/>
              <w:r w:rsidRPr="00200106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 xml:space="preserve"> pho8::PHO8∆60 atg8</w:t>
              </w:r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∆</w:t>
              </w:r>
              <w:r w:rsidRPr="00200106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::natNT2</w:t>
              </w:r>
            </w:ins>
            <w:ins w:id="128" w:author="University Osnabrueck" w:date="2018-01-25T11:12:00Z"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 xml:space="preserve"> </w:t>
              </w:r>
              <w:r w:rsidRPr="00345C4C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pRS406-NOP</w:t>
              </w:r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1pr</w:t>
              </w:r>
              <w:r w:rsidRPr="00345C4C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-GFP-</w:t>
              </w:r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ATG8::NOP1pr</w:t>
              </w:r>
            </w:ins>
          </w:p>
          <w:p w14:paraId="7175DCCC" w14:textId="39D20180" w:rsidR="00435F2B" w:rsidRDefault="00435F2B" w:rsidP="00D2697C">
            <w:pPr>
              <w:widowControl w:val="0"/>
              <w:autoSpaceDE w:val="0"/>
              <w:autoSpaceDN w:val="0"/>
              <w:adjustRightInd w:val="0"/>
              <w:rPr>
                <w:ins w:id="129" w:author="University Osnabrueck" w:date="2018-01-25T11:11:00Z"/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57DD63A" w14:textId="77777777" w:rsidR="00435F2B" w:rsidRDefault="00435F2B" w:rsidP="00435F2B">
            <w:pPr>
              <w:widowControl w:val="0"/>
              <w:autoSpaceDE w:val="0"/>
              <w:autoSpaceDN w:val="0"/>
              <w:adjustRightInd w:val="0"/>
              <w:rPr>
                <w:ins w:id="130" w:author="University Osnabrueck" w:date="2018-01-25T11:12:00Z"/>
                <w:rFonts w:ascii="Arial" w:hAnsi="Arial" w:cs="Arial"/>
                <w:color w:val="000000"/>
                <w:sz w:val="20"/>
                <w:szCs w:val="20"/>
              </w:rPr>
            </w:pPr>
            <w:ins w:id="131" w:author="University Osnabrueck" w:date="2018-01-25T11:12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This study</w:t>
              </w:r>
            </w:ins>
          </w:p>
          <w:p w14:paraId="51A47E50" w14:textId="77777777" w:rsidR="00435F2B" w:rsidRDefault="00435F2B" w:rsidP="00D84AB4">
            <w:pPr>
              <w:widowControl w:val="0"/>
              <w:autoSpaceDE w:val="0"/>
              <w:autoSpaceDN w:val="0"/>
              <w:adjustRightInd w:val="0"/>
              <w:rPr>
                <w:ins w:id="132" w:author="University Osnabrueck" w:date="2018-01-25T11:11:00Z"/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35F2B" w14:paraId="3559C921" w14:textId="77777777" w:rsidTr="00D84AB4">
        <w:trPr>
          <w:trHeight w:val="759"/>
          <w:ins w:id="133" w:author="University Osnabrueck" w:date="2018-01-25T11:12:00Z"/>
        </w:trPr>
        <w:tc>
          <w:tcPr>
            <w:tcW w:w="1276" w:type="dxa"/>
          </w:tcPr>
          <w:p w14:paraId="5F93D7C3" w14:textId="39E27897" w:rsidR="00435F2B" w:rsidRDefault="00435F2B" w:rsidP="006C21B6">
            <w:pPr>
              <w:widowControl w:val="0"/>
              <w:autoSpaceDE w:val="0"/>
              <w:autoSpaceDN w:val="0"/>
              <w:adjustRightInd w:val="0"/>
              <w:jc w:val="both"/>
              <w:rPr>
                <w:ins w:id="134" w:author="University Osnabrueck" w:date="2018-01-25T11:12:00Z"/>
                <w:rFonts w:ascii="Arial" w:hAnsi="Arial" w:cs="Arial"/>
                <w:color w:val="000000"/>
                <w:sz w:val="20"/>
                <w:szCs w:val="20"/>
              </w:rPr>
            </w:pPr>
            <w:ins w:id="135" w:author="University Osnabrueck" w:date="2018-01-25T11:12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CUY11209</w:t>
              </w:r>
            </w:ins>
          </w:p>
        </w:tc>
        <w:tc>
          <w:tcPr>
            <w:tcW w:w="5954" w:type="dxa"/>
          </w:tcPr>
          <w:p w14:paraId="0DEE3B9C" w14:textId="07718C38" w:rsidR="003B188A" w:rsidRDefault="003B188A" w:rsidP="003B188A">
            <w:pPr>
              <w:widowControl w:val="0"/>
              <w:autoSpaceDE w:val="0"/>
              <w:autoSpaceDN w:val="0"/>
              <w:adjustRightInd w:val="0"/>
              <w:rPr>
                <w:ins w:id="136" w:author="University Osnabrueck" w:date="2018-01-25T11:12:00Z"/>
                <w:rFonts w:ascii="Arial" w:hAnsi="Arial" w:cs="Arial"/>
                <w:i/>
                <w:color w:val="000000"/>
                <w:sz w:val="20"/>
                <w:szCs w:val="20"/>
              </w:rPr>
            </w:pPr>
            <w:ins w:id="137" w:author="University Osnabrueck" w:date="2018-01-25T11:12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BY4742</w:t>
              </w:r>
              <w:r w:rsidRPr="004822CB">
                <w:rPr>
                  <w:rFonts w:ascii="Arial" w:hAnsi="Arial" w:cs="Arial"/>
                  <w:color w:val="000000"/>
                  <w:sz w:val="20"/>
                  <w:szCs w:val="20"/>
                </w:rPr>
                <w:t>;</w:t>
              </w:r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</w:t>
              </w:r>
              <w:r w:rsidRPr="00200106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pho13∆</w:t>
              </w:r>
              <w:proofErr w:type="gramStart"/>
              <w:r w:rsidRPr="00200106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::</w:t>
              </w:r>
              <w:proofErr w:type="spellStart"/>
              <w:proofErr w:type="gramEnd"/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kanMX</w:t>
              </w:r>
              <w:proofErr w:type="spellEnd"/>
              <w:r w:rsidRPr="00200106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 xml:space="preserve"> pho8::PHO8∆60 atg8</w:t>
              </w:r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∆</w:t>
              </w:r>
              <w:r w:rsidRPr="00200106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::natNT2</w:t>
              </w:r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 xml:space="preserve"> </w:t>
              </w:r>
              <w:r w:rsidRPr="00345C4C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pRS406-NOP</w:t>
              </w:r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1pr</w:t>
              </w:r>
              <w:r w:rsidRPr="00345C4C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-GFP-</w:t>
              </w:r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ATG8 (I21R)::NOP1pr</w:t>
              </w:r>
            </w:ins>
          </w:p>
          <w:p w14:paraId="45C948A7" w14:textId="77777777" w:rsidR="00435F2B" w:rsidRDefault="00435F2B" w:rsidP="00D2697C">
            <w:pPr>
              <w:widowControl w:val="0"/>
              <w:autoSpaceDE w:val="0"/>
              <w:autoSpaceDN w:val="0"/>
              <w:adjustRightInd w:val="0"/>
              <w:rPr>
                <w:ins w:id="138" w:author="University Osnabrueck" w:date="2018-01-25T11:12:00Z"/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93E63E1" w14:textId="77777777" w:rsidR="003B188A" w:rsidRDefault="003B188A" w:rsidP="003B188A">
            <w:pPr>
              <w:widowControl w:val="0"/>
              <w:autoSpaceDE w:val="0"/>
              <w:autoSpaceDN w:val="0"/>
              <w:adjustRightInd w:val="0"/>
              <w:rPr>
                <w:ins w:id="139" w:author="University Osnabrueck" w:date="2018-01-25T11:12:00Z"/>
                <w:rFonts w:ascii="Arial" w:hAnsi="Arial" w:cs="Arial"/>
                <w:color w:val="000000"/>
                <w:sz w:val="20"/>
                <w:szCs w:val="20"/>
              </w:rPr>
            </w:pPr>
            <w:ins w:id="140" w:author="University Osnabrueck" w:date="2018-01-25T11:12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This study</w:t>
              </w:r>
            </w:ins>
          </w:p>
          <w:p w14:paraId="55F50F53" w14:textId="77777777" w:rsidR="003B188A" w:rsidRDefault="003B188A" w:rsidP="00D84AB4">
            <w:pPr>
              <w:widowControl w:val="0"/>
              <w:autoSpaceDE w:val="0"/>
              <w:autoSpaceDN w:val="0"/>
              <w:adjustRightInd w:val="0"/>
              <w:rPr>
                <w:ins w:id="141" w:author="University Osnabrueck" w:date="2018-01-25T11:12:00Z"/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41F3" w14:paraId="79360182" w14:textId="77777777" w:rsidTr="00D84AB4">
        <w:trPr>
          <w:trHeight w:val="759"/>
          <w:ins w:id="142" w:author="University Osnabrueck" w:date="2018-01-25T11:20:00Z"/>
        </w:trPr>
        <w:tc>
          <w:tcPr>
            <w:tcW w:w="1276" w:type="dxa"/>
          </w:tcPr>
          <w:p w14:paraId="10E98E02" w14:textId="12CE146F" w:rsidR="00FA41F3" w:rsidRDefault="00FA41F3" w:rsidP="006C21B6">
            <w:pPr>
              <w:widowControl w:val="0"/>
              <w:autoSpaceDE w:val="0"/>
              <w:autoSpaceDN w:val="0"/>
              <w:adjustRightInd w:val="0"/>
              <w:jc w:val="both"/>
              <w:rPr>
                <w:ins w:id="143" w:author="University Osnabrueck" w:date="2018-01-25T11:20:00Z"/>
                <w:rFonts w:ascii="Arial" w:hAnsi="Arial" w:cs="Arial"/>
                <w:color w:val="000000"/>
                <w:sz w:val="20"/>
                <w:szCs w:val="20"/>
              </w:rPr>
            </w:pPr>
            <w:ins w:id="144" w:author="University Osnabrueck" w:date="2018-01-25T11:20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CUY11212</w:t>
              </w:r>
            </w:ins>
          </w:p>
        </w:tc>
        <w:tc>
          <w:tcPr>
            <w:tcW w:w="5954" w:type="dxa"/>
          </w:tcPr>
          <w:p w14:paraId="6AF9991F" w14:textId="0BF35F89" w:rsidR="00FA41F3" w:rsidRDefault="00FA41F3" w:rsidP="00D2697C">
            <w:pPr>
              <w:widowControl w:val="0"/>
              <w:autoSpaceDE w:val="0"/>
              <w:autoSpaceDN w:val="0"/>
              <w:adjustRightInd w:val="0"/>
              <w:rPr>
                <w:ins w:id="145" w:author="University Osnabrueck" w:date="2018-01-25T11:20:00Z"/>
                <w:rFonts w:ascii="Arial" w:hAnsi="Arial" w:cs="Arial"/>
                <w:color w:val="000000"/>
                <w:sz w:val="20"/>
                <w:szCs w:val="20"/>
              </w:rPr>
            </w:pPr>
            <w:ins w:id="146" w:author="University Osnabrueck" w:date="2018-01-25T11:22:00Z">
              <w:r w:rsidRPr="004822CB">
                <w:rPr>
                  <w:rFonts w:ascii="Arial" w:hAnsi="Arial" w:cs="Arial"/>
                  <w:color w:val="000000"/>
                  <w:sz w:val="20"/>
                  <w:szCs w:val="20"/>
                </w:rPr>
                <w:t>BY47</w:t>
              </w:r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41</w:t>
              </w:r>
              <w:r w:rsidRPr="004822CB"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; </w:t>
              </w:r>
              <w:r w:rsidRPr="00FE5E4D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vam3∆</w:t>
              </w:r>
              <w:proofErr w:type="gramStart"/>
              <w:r w:rsidRPr="00FE5E4D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::</w:t>
              </w:r>
              <w:proofErr w:type="spellStart"/>
              <w:proofErr w:type="gramEnd"/>
              <w:r w:rsidRPr="00FE5E4D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kanMX</w:t>
              </w:r>
              <w:proofErr w:type="spellEnd"/>
              <w:r w:rsidRPr="00FE5E4D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 xml:space="preserve"> </w:t>
              </w:r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v</w:t>
              </w:r>
              <w:r w:rsidRPr="00FE5E4D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am3ts::MET15 mCherry-A</w:t>
              </w:r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TG</w:t>
              </w:r>
              <w:r w:rsidRPr="00FE5E4D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8:: natNT2</w:t>
              </w:r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 xml:space="preserve"> GFP-CCZ1::URA vps21∆::hphNT1</w:t>
              </w:r>
            </w:ins>
          </w:p>
        </w:tc>
        <w:tc>
          <w:tcPr>
            <w:tcW w:w="1984" w:type="dxa"/>
          </w:tcPr>
          <w:p w14:paraId="13263607" w14:textId="77777777" w:rsidR="00FA41F3" w:rsidRDefault="00FA41F3" w:rsidP="00FA41F3">
            <w:pPr>
              <w:widowControl w:val="0"/>
              <w:autoSpaceDE w:val="0"/>
              <w:autoSpaceDN w:val="0"/>
              <w:adjustRightInd w:val="0"/>
              <w:rPr>
                <w:ins w:id="147" w:author="University Osnabrueck" w:date="2018-01-25T11:23:00Z"/>
                <w:rFonts w:ascii="Arial" w:hAnsi="Arial" w:cs="Arial"/>
                <w:color w:val="000000"/>
                <w:sz w:val="20"/>
                <w:szCs w:val="20"/>
              </w:rPr>
            </w:pPr>
            <w:ins w:id="148" w:author="University Osnabrueck" w:date="2018-01-25T11:23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This study</w:t>
              </w:r>
            </w:ins>
          </w:p>
          <w:p w14:paraId="04743586" w14:textId="77777777" w:rsidR="00FA41F3" w:rsidRDefault="00FA41F3" w:rsidP="00D84AB4">
            <w:pPr>
              <w:widowControl w:val="0"/>
              <w:autoSpaceDE w:val="0"/>
              <w:autoSpaceDN w:val="0"/>
              <w:adjustRightInd w:val="0"/>
              <w:rPr>
                <w:ins w:id="149" w:author="University Osnabrueck" w:date="2018-01-25T11:20:00Z"/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1E6F" w14:paraId="573C0553" w14:textId="77777777" w:rsidTr="00D84AB4">
        <w:trPr>
          <w:trHeight w:val="759"/>
          <w:ins w:id="150" w:author="University Osnabrueck" w:date="2018-01-25T11:18:00Z"/>
        </w:trPr>
        <w:tc>
          <w:tcPr>
            <w:tcW w:w="1276" w:type="dxa"/>
          </w:tcPr>
          <w:p w14:paraId="4F93CD6B" w14:textId="41D35115" w:rsidR="00341E6F" w:rsidRDefault="00341E6F" w:rsidP="006C21B6">
            <w:pPr>
              <w:widowControl w:val="0"/>
              <w:autoSpaceDE w:val="0"/>
              <w:autoSpaceDN w:val="0"/>
              <w:adjustRightInd w:val="0"/>
              <w:jc w:val="both"/>
              <w:rPr>
                <w:ins w:id="151" w:author="University Osnabrueck" w:date="2018-01-25T11:18:00Z"/>
                <w:rFonts w:ascii="Arial" w:hAnsi="Arial" w:cs="Arial"/>
                <w:color w:val="000000"/>
                <w:sz w:val="20"/>
                <w:szCs w:val="20"/>
              </w:rPr>
            </w:pPr>
            <w:ins w:id="152" w:author="University Osnabrueck" w:date="2018-01-25T11:18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UY11213</w:t>
              </w:r>
            </w:ins>
          </w:p>
        </w:tc>
        <w:tc>
          <w:tcPr>
            <w:tcW w:w="5954" w:type="dxa"/>
          </w:tcPr>
          <w:p w14:paraId="743C4F0B" w14:textId="47690E35" w:rsidR="00341E6F" w:rsidRDefault="00341E6F" w:rsidP="00D2697C">
            <w:pPr>
              <w:widowControl w:val="0"/>
              <w:autoSpaceDE w:val="0"/>
              <w:autoSpaceDN w:val="0"/>
              <w:adjustRightInd w:val="0"/>
              <w:rPr>
                <w:ins w:id="153" w:author="University Osnabrueck" w:date="2018-01-25T11:18:00Z"/>
                <w:rFonts w:ascii="Arial" w:hAnsi="Arial" w:cs="Arial"/>
                <w:color w:val="000000"/>
                <w:sz w:val="20"/>
                <w:szCs w:val="20"/>
              </w:rPr>
            </w:pPr>
            <w:ins w:id="154" w:author="University Osnabrueck" w:date="2018-01-25T11:19:00Z">
              <w:r w:rsidRPr="004822CB">
                <w:rPr>
                  <w:rFonts w:ascii="Arial" w:hAnsi="Arial" w:cs="Arial"/>
                  <w:color w:val="000000"/>
                  <w:sz w:val="20"/>
                  <w:szCs w:val="20"/>
                </w:rPr>
                <w:t>BY4741;</w:t>
              </w:r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</w:t>
              </w:r>
              <w:r w:rsidRPr="00207EAC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CCZ1</w:t>
              </w:r>
              <w:proofErr w:type="gramStart"/>
              <w:r w:rsidRPr="00207EAC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::</w:t>
              </w:r>
              <w:proofErr w:type="gramEnd"/>
              <w:r w:rsidRPr="00207EAC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TAP-URA3 GFP-ATG</w:t>
              </w:r>
              <w:r w:rsidRPr="00D2697C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8::natNT2</w:t>
              </w:r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 xml:space="preserve"> atg4∆::hphNT1</w:t>
              </w:r>
            </w:ins>
          </w:p>
        </w:tc>
        <w:tc>
          <w:tcPr>
            <w:tcW w:w="1984" w:type="dxa"/>
          </w:tcPr>
          <w:p w14:paraId="43A1C653" w14:textId="77777777" w:rsidR="00341E6F" w:rsidRDefault="00341E6F" w:rsidP="00341E6F">
            <w:pPr>
              <w:widowControl w:val="0"/>
              <w:autoSpaceDE w:val="0"/>
              <w:autoSpaceDN w:val="0"/>
              <w:adjustRightInd w:val="0"/>
              <w:rPr>
                <w:ins w:id="155" w:author="University Osnabrueck" w:date="2018-01-25T11:20:00Z"/>
                <w:rFonts w:ascii="Arial" w:hAnsi="Arial" w:cs="Arial"/>
                <w:color w:val="000000"/>
                <w:sz w:val="20"/>
                <w:szCs w:val="20"/>
              </w:rPr>
            </w:pPr>
            <w:ins w:id="156" w:author="University Osnabrueck" w:date="2018-01-25T11:20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This study</w:t>
              </w:r>
            </w:ins>
          </w:p>
          <w:p w14:paraId="48B15CA5" w14:textId="77777777" w:rsidR="00341E6F" w:rsidRDefault="00341E6F" w:rsidP="00D84AB4">
            <w:pPr>
              <w:widowControl w:val="0"/>
              <w:autoSpaceDE w:val="0"/>
              <w:autoSpaceDN w:val="0"/>
              <w:adjustRightInd w:val="0"/>
              <w:rPr>
                <w:ins w:id="157" w:author="University Osnabrueck" w:date="2018-01-25T11:18:00Z"/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7AAA206" w14:textId="0DD19463" w:rsidR="00D84AB4" w:rsidRDefault="00D84AB4" w:rsidP="00D84AB4">
      <w:pPr>
        <w:jc w:val="both"/>
      </w:pPr>
    </w:p>
    <w:p w14:paraId="525930D1" w14:textId="77777777" w:rsidR="00BB262C" w:rsidRDefault="00BB262C" w:rsidP="00BE4B43">
      <w:pPr>
        <w:jc w:val="both"/>
      </w:pPr>
    </w:p>
    <w:p w14:paraId="42B29984" w14:textId="5D6763C1" w:rsidR="008F2E4A" w:rsidRDefault="00BE6E8A" w:rsidP="00BE4B43">
      <w:pPr>
        <w:jc w:val="both"/>
      </w:pPr>
      <w:r w:rsidRPr="00F95702" w:rsidDel="00BE6E8A">
        <w:rPr>
          <w:rFonts w:ascii="Arial" w:hAnsi="Arial"/>
          <w:b/>
        </w:rPr>
        <w:t xml:space="preserve"> </w:t>
      </w:r>
    </w:p>
    <w:sectPr w:rsidR="008F2E4A" w:rsidSect="00BB262C">
      <w:pgSz w:w="11900" w:h="16840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Franklin Gothic Medium Cond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C"/>
    <w:rsid w:val="00001499"/>
    <w:rsid w:val="00004753"/>
    <w:rsid w:val="0002739E"/>
    <w:rsid w:val="00042121"/>
    <w:rsid w:val="00094BC9"/>
    <w:rsid w:val="000E7F82"/>
    <w:rsid w:val="0012496A"/>
    <w:rsid w:val="00146AA0"/>
    <w:rsid w:val="00154668"/>
    <w:rsid w:val="001652D7"/>
    <w:rsid w:val="001874AC"/>
    <w:rsid w:val="001E2130"/>
    <w:rsid w:val="0020076B"/>
    <w:rsid w:val="00201AFB"/>
    <w:rsid w:val="00207EAC"/>
    <w:rsid w:val="00210F07"/>
    <w:rsid w:val="0022084A"/>
    <w:rsid w:val="002403B1"/>
    <w:rsid w:val="0025032E"/>
    <w:rsid w:val="00255555"/>
    <w:rsid w:val="002674DC"/>
    <w:rsid w:val="002707FB"/>
    <w:rsid w:val="00296371"/>
    <w:rsid w:val="002B76E4"/>
    <w:rsid w:val="002D6095"/>
    <w:rsid w:val="00306E07"/>
    <w:rsid w:val="00332084"/>
    <w:rsid w:val="00341E6F"/>
    <w:rsid w:val="00345C4C"/>
    <w:rsid w:val="00357362"/>
    <w:rsid w:val="0037065E"/>
    <w:rsid w:val="003A77D4"/>
    <w:rsid w:val="003B188A"/>
    <w:rsid w:val="003F7476"/>
    <w:rsid w:val="00410D17"/>
    <w:rsid w:val="004300A5"/>
    <w:rsid w:val="00435F2B"/>
    <w:rsid w:val="004822CB"/>
    <w:rsid w:val="00522952"/>
    <w:rsid w:val="00535265"/>
    <w:rsid w:val="00541A1C"/>
    <w:rsid w:val="00555D2E"/>
    <w:rsid w:val="0055724F"/>
    <w:rsid w:val="00571B46"/>
    <w:rsid w:val="005A2F89"/>
    <w:rsid w:val="005C3ADE"/>
    <w:rsid w:val="005D64D3"/>
    <w:rsid w:val="00616126"/>
    <w:rsid w:val="00636243"/>
    <w:rsid w:val="006546F5"/>
    <w:rsid w:val="00664435"/>
    <w:rsid w:val="00677A79"/>
    <w:rsid w:val="006A5515"/>
    <w:rsid w:val="006C21B6"/>
    <w:rsid w:val="006D1C9E"/>
    <w:rsid w:val="006E4FA4"/>
    <w:rsid w:val="006F373E"/>
    <w:rsid w:val="006F568B"/>
    <w:rsid w:val="0071307F"/>
    <w:rsid w:val="0071762F"/>
    <w:rsid w:val="00747B62"/>
    <w:rsid w:val="00767B5E"/>
    <w:rsid w:val="007719A8"/>
    <w:rsid w:val="00780BDD"/>
    <w:rsid w:val="007E4A0E"/>
    <w:rsid w:val="00801C6F"/>
    <w:rsid w:val="008165C7"/>
    <w:rsid w:val="008548E3"/>
    <w:rsid w:val="008804A9"/>
    <w:rsid w:val="008B0BB4"/>
    <w:rsid w:val="008E07D1"/>
    <w:rsid w:val="008F2E4A"/>
    <w:rsid w:val="00901FA0"/>
    <w:rsid w:val="009451E2"/>
    <w:rsid w:val="009658E6"/>
    <w:rsid w:val="00987144"/>
    <w:rsid w:val="009A3DD0"/>
    <w:rsid w:val="009B2876"/>
    <w:rsid w:val="009D7C98"/>
    <w:rsid w:val="009F7696"/>
    <w:rsid w:val="00A25FED"/>
    <w:rsid w:val="00A43B3F"/>
    <w:rsid w:val="00AB1817"/>
    <w:rsid w:val="00AE49BC"/>
    <w:rsid w:val="00AF4D97"/>
    <w:rsid w:val="00B15FDC"/>
    <w:rsid w:val="00B257E9"/>
    <w:rsid w:val="00B330F4"/>
    <w:rsid w:val="00B40B8F"/>
    <w:rsid w:val="00B96836"/>
    <w:rsid w:val="00BB262C"/>
    <w:rsid w:val="00BC3368"/>
    <w:rsid w:val="00BE4B43"/>
    <w:rsid w:val="00BE6E8A"/>
    <w:rsid w:val="00C13A72"/>
    <w:rsid w:val="00C228BC"/>
    <w:rsid w:val="00C254DC"/>
    <w:rsid w:val="00C56333"/>
    <w:rsid w:val="00C82EB1"/>
    <w:rsid w:val="00C859F2"/>
    <w:rsid w:val="00CA7310"/>
    <w:rsid w:val="00CB6BE1"/>
    <w:rsid w:val="00CF5687"/>
    <w:rsid w:val="00D153DE"/>
    <w:rsid w:val="00D15E72"/>
    <w:rsid w:val="00D20414"/>
    <w:rsid w:val="00D2697C"/>
    <w:rsid w:val="00D75A37"/>
    <w:rsid w:val="00D84AB4"/>
    <w:rsid w:val="00DA4214"/>
    <w:rsid w:val="00DA59CD"/>
    <w:rsid w:val="00DA61E1"/>
    <w:rsid w:val="00DB3DE5"/>
    <w:rsid w:val="00DF0CD3"/>
    <w:rsid w:val="00E079D3"/>
    <w:rsid w:val="00E169C3"/>
    <w:rsid w:val="00E63597"/>
    <w:rsid w:val="00EB4ABC"/>
    <w:rsid w:val="00EB7CDD"/>
    <w:rsid w:val="00ED7C1F"/>
    <w:rsid w:val="00EF1789"/>
    <w:rsid w:val="00F02D3C"/>
    <w:rsid w:val="00F100A3"/>
    <w:rsid w:val="00F665DC"/>
    <w:rsid w:val="00F93BCB"/>
    <w:rsid w:val="00F95702"/>
    <w:rsid w:val="00FA41F3"/>
    <w:rsid w:val="00FA6196"/>
    <w:rsid w:val="00FD2221"/>
    <w:rsid w:val="00FE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00C250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2-Accent3">
    <w:name w:val="Medium Shading 2 Accent 3"/>
    <w:basedOn w:val="TableNormal"/>
    <w:uiPriority w:val="64"/>
    <w:rsid w:val="00BB262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BB26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7E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EAC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BE6E8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2-Accent3">
    <w:name w:val="Medium Shading 2 Accent 3"/>
    <w:basedOn w:val="TableNormal"/>
    <w:uiPriority w:val="64"/>
    <w:rsid w:val="00BB262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BB26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7E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EAC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BE6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4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919</Words>
  <Characters>5244</Characters>
  <Application>Microsoft Macintosh Word</Application>
  <DocSecurity>0</DocSecurity>
  <Lines>43</Lines>
  <Paragraphs>12</Paragraphs>
  <ScaleCrop>false</ScaleCrop>
  <Company>UOS</Company>
  <LinksUpToDate>false</LinksUpToDate>
  <CharactersWithSpaces>6151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University Osnabrueck</dc:creator>
  <cp:keywords/>
  <dc:description/>
  <cp:lastModifiedBy>University Osnabrueck</cp:lastModifiedBy>
  <cp:revision>23</cp:revision>
  <cp:lastPrinted>2017-08-04T06:46:00Z</cp:lastPrinted>
  <dcterms:created xsi:type="dcterms:W3CDTF">2017-11-17T17:22:00Z</dcterms:created>
  <dcterms:modified xsi:type="dcterms:W3CDTF">2018-01-25T12:56:00Z</dcterms:modified>
</cp:coreProperties>
</file>